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032D5D">
      <w:pPr>
        <w:widowControl w:val="0"/>
        <w:ind w:right="-7" w:firstLine="567"/>
        <w:jc w:val="right"/>
        <w:rPr>
          <w:rFonts w:ascii="GHEA Grapalat" w:hAnsi="GHEA Grapalat" w:cs="Sylfaen"/>
          <w:i/>
          <w:u w:val="single"/>
        </w:rPr>
      </w:pPr>
    </w:p>
    <w:p w14:paraId="31A0F3C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65F2C0F" w:rsidR="00642EFE" w:rsidRPr="00BA7128"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A34892">
        <w:rPr>
          <w:rFonts w:ascii="GHEA Grapalat" w:hAnsi="GHEA Grapalat"/>
          <w:i w:val="0"/>
          <w:sz w:val="24"/>
          <w:szCs w:val="24"/>
        </w:rPr>
        <w:t>ЗАПРОСА КОТИРОВОК</w:t>
      </w:r>
      <w:r w:rsidR="00A34892">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14:paraId="205FAC2C" w14:textId="77777777" w:rsidR="00B250B1" w:rsidRDefault="00B250B1" w:rsidP="00B250B1">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6E23FD5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p>
    <w:p w14:paraId="7A94C934" w14:textId="15FD1603" w:rsidR="00FC5DF2" w:rsidRPr="00FC5DF2" w:rsidRDefault="00642EFE" w:rsidP="00FC5DF2">
      <w:pPr>
        <w:pStyle w:val="BodyText"/>
        <w:widowControl w:val="0"/>
        <w:spacing w:after="0"/>
        <w:ind w:firstLine="567"/>
        <w:jc w:val="center"/>
        <w:rPr>
          <w:rFonts w:ascii="GHEA Grapalat" w:hAnsi="GHEA Grapalat"/>
        </w:rPr>
      </w:pPr>
      <w:r w:rsidRPr="00FC5DF2">
        <w:rPr>
          <w:rFonts w:ascii="GHEA Grapalat" w:hAnsi="GHEA Grapalat"/>
        </w:rPr>
        <w:t xml:space="preserve">Настоящий текст объявления утвержден Решением </w:t>
      </w:r>
      <w:r w:rsidR="00417E48" w:rsidRPr="00FC5DF2">
        <w:rPr>
          <w:rFonts w:ascii="GHEA Grapalat" w:hAnsi="GHEA Grapalat"/>
        </w:rPr>
        <w:t xml:space="preserve">Оценочной </w:t>
      </w:r>
      <w:r w:rsidRPr="00FC5DF2">
        <w:rPr>
          <w:rFonts w:ascii="GHEA Grapalat" w:hAnsi="GHEA Grapalat"/>
        </w:rPr>
        <w:t>Комиссии</w:t>
      </w:r>
      <w:r w:rsidR="00FC5DF2">
        <w:rPr>
          <w:rFonts w:ascii="GHEA Grapalat" w:hAnsi="GHEA Grapalat"/>
          <w:lang w:val="hy-AM"/>
        </w:rPr>
        <w:t xml:space="preserve"> </w:t>
      </w:r>
      <w:r w:rsidR="00FC5DF2" w:rsidRPr="00FC5DF2">
        <w:rPr>
          <w:rFonts w:ascii="GHEA Grapalat" w:hAnsi="GHEA Grapalat"/>
        </w:rPr>
        <w:t>№ 3</w:t>
      </w:r>
      <w:r w:rsidRPr="00FC5DF2">
        <w:rPr>
          <w:rFonts w:ascii="GHEA Grapalat" w:hAnsi="GHEA Grapalat"/>
        </w:rPr>
        <w:t xml:space="preserve"> от "</w:t>
      </w:r>
      <w:r w:rsidR="00EF6FE4">
        <w:rPr>
          <w:rFonts w:ascii="GHEA Grapalat" w:hAnsi="GHEA Grapalat"/>
          <w:lang w:val="hy-AM"/>
        </w:rPr>
        <w:t>24</w:t>
      </w:r>
      <w:r w:rsidRPr="00FC5DF2">
        <w:rPr>
          <w:rFonts w:ascii="GHEA Grapalat" w:hAnsi="GHEA Grapalat"/>
        </w:rPr>
        <w:t>" "</w:t>
      </w:r>
      <w:r w:rsidR="00EF04E3">
        <w:rPr>
          <w:rFonts w:ascii="GHEA Grapalat" w:hAnsi="GHEA Grapalat"/>
          <w:lang w:val="hy-AM"/>
        </w:rPr>
        <w:t>1</w:t>
      </w:r>
      <w:r w:rsidR="00B250B1">
        <w:rPr>
          <w:rFonts w:ascii="GHEA Grapalat" w:hAnsi="GHEA Grapalat"/>
          <w:lang w:val="hy-AM"/>
        </w:rPr>
        <w:t>2</w:t>
      </w:r>
      <w:r w:rsidRPr="00FC5DF2">
        <w:rPr>
          <w:rFonts w:ascii="GHEA Grapalat" w:hAnsi="GHEA Grapalat"/>
        </w:rPr>
        <w:t xml:space="preserve">" </w:t>
      </w:r>
      <w:r w:rsidR="009141E0" w:rsidRPr="00FC5DF2">
        <w:rPr>
          <w:rFonts w:ascii="GHEA Grapalat" w:hAnsi="GHEA Grapalat"/>
        </w:rPr>
        <w:t>202</w:t>
      </w:r>
      <w:r w:rsidR="000C2441" w:rsidRPr="00FC5DF2">
        <w:rPr>
          <w:rFonts w:ascii="GHEA Grapalat" w:hAnsi="GHEA Grapalat"/>
          <w:lang w:val="hy-AM"/>
        </w:rPr>
        <w:t>5</w:t>
      </w:r>
      <w:r w:rsidR="00AA7117" w:rsidRPr="00FC5DF2">
        <w:rPr>
          <w:rFonts w:ascii="GHEA Grapalat" w:hAnsi="GHEA Grapalat"/>
        </w:rPr>
        <w:t xml:space="preserve"> </w:t>
      </w:r>
      <w:r w:rsidRPr="00FC5DF2">
        <w:rPr>
          <w:rFonts w:ascii="GHEA Grapalat" w:hAnsi="GHEA Grapalat"/>
        </w:rPr>
        <w:t xml:space="preserve">года </w:t>
      </w:r>
      <w:r w:rsidR="00FC5DF2" w:rsidRPr="00FC5DF2">
        <w:rPr>
          <w:rFonts w:ascii="GHEA Grapalat" w:hAnsi="GHEA Grapalat"/>
        </w:rPr>
        <w:t xml:space="preserve"> .</w:t>
      </w:r>
    </w:p>
    <w:p w14:paraId="75BB2BD3" w14:textId="38F7DABC" w:rsidR="0091042F" w:rsidRPr="00601797" w:rsidRDefault="0091042F" w:rsidP="00032D5D">
      <w:pPr>
        <w:pStyle w:val="BodyTextIndent"/>
        <w:widowControl w:val="0"/>
        <w:spacing w:line="240" w:lineRule="auto"/>
        <w:ind w:firstLine="0"/>
        <w:jc w:val="center"/>
        <w:rPr>
          <w:rFonts w:ascii="GHEA Grapalat" w:hAnsi="GHEA Grapalat"/>
          <w:i w:val="0"/>
          <w:color w:val="FF0000"/>
          <w:sz w:val="24"/>
          <w:szCs w:val="24"/>
        </w:rPr>
      </w:pPr>
    </w:p>
    <w:p w14:paraId="288D3E75" w14:textId="0CEE9450" w:rsidR="0091042F" w:rsidRPr="009044F1" w:rsidRDefault="0006703E" w:rsidP="00032D5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F1514">
        <w:rPr>
          <w:rFonts w:ascii="GHEA Grapalat" w:hAnsi="GHEA Grapalat"/>
          <w:i w:val="0"/>
          <w:sz w:val="24"/>
          <w:szCs w:val="24"/>
        </w:rPr>
        <w:t>GHAShDzB-</w:t>
      </w:r>
      <w:r w:rsidR="00EF6FE4">
        <w:rPr>
          <w:rFonts w:ascii="GHEA Grapalat" w:hAnsi="GHEA Grapalat"/>
          <w:i w:val="0"/>
          <w:sz w:val="24"/>
          <w:szCs w:val="24"/>
        </w:rPr>
        <w:t>26/16</w:t>
      </w:r>
    </w:p>
    <w:p w14:paraId="4DA1CB45" w14:textId="77777777" w:rsidR="0091042F" w:rsidRPr="009044F1" w:rsidRDefault="0091042F" w:rsidP="00032D5D">
      <w:pPr>
        <w:pStyle w:val="BodyTextIndent"/>
        <w:widowControl w:val="0"/>
        <w:spacing w:line="240" w:lineRule="auto"/>
        <w:rPr>
          <w:rFonts w:ascii="GHEA Grapalat" w:hAnsi="GHEA Grapalat"/>
          <w:i w:val="0"/>
          <w:sz w:val="24"/>
          <w:szCs w:val="24"/>
        </w:rPr>
      </w:pPr>
    </w:p>
    <w:p w14:paraId="78B9F6A4" w14:textId="0AEBC2DD" w:rsidR="00642EFE" w:rsidRPr="009044F1" w:rsidRDefault="008D3ECC" w:rsidP="00032D5D">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 xml:space="preserve">        </w:t>
      </w:r>
      <w:r w:rsidR="00601797"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A34892">
        <w:rPr>
          <w:rFonts w:ascii="GHEA Grapalat" w:hAnsi="GHEA Grapalat"/>
          <w:i w:val="0"/>
          <w:sz w:val="24"/>
          <w:szCs w:val="24"/>
        </w:rPr>
        <w:t>запроса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rsidR="00642EFE">
        <w:fldChar w:fldCharType="begin"/>
      </w:r>
      <w:r w:rsidR="00642EFE">
        <w:instrText>HYPERLINK "http://www.armeps.am/" \h</w:instrText>
      </w:r>
      <w:r w:rsidR="00642EFE">
        <w:fldChar w:fldCharType="separate"/>
      </w:r>
      <w:r w:rsidR="00642EFE" w:rsidRPr="009044F1">
        <w:rPr>
          <w:rFonts w:ascii="GHEA Grapalat" w:hAnsi="GHEA Grapalat"/>
          <w:i w:val="0"/>
          <w:sz w:val="24"/>
          <w:szCs w:val="24"/>
        </w:rPr>
        <w:t>www.armeps.am</w:t>
      </w:r>
      <w:r w:rsidR="00642EFE">
        <w:fldChar w:fldCharType="end"/>
      </w:r>
      <w:r w:rsidR="00642EFE" w:rsidRPr="009044F1">
        <w:rPr>
          <w:rFonts w:ascii="GHEA Grapalat" w:hAnsi="GHEA Grapalat"/>
          <w:i w:val="0"/>
          <w:sz w:val="24"/>
          <w:szCs w:val="24"/>
        </w:rPr>
        <w:t>).</w:t>
      </w:r>
    </w:p>
    <w:p w14:paraId="2BB346DA" w14:textId="676C98DC" w:rsidR="00341A74" w:rsidRPr="003A1EBB" w:rsidRDefault="00A20B69" w:rsidP="00C570D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5144A4">
        <w:rPr>
          <w:rFonts w:ascii="Calibri" w:hAnsi="Calibri" w:cs="Calibri"/>
          <w:i w:val="0"/>
          <w:sz w:val="24"/>
          <w:szCs w:val="24"/>
        </w:rPr>
        <w:t> </w:t>
      </w:r>
      <w:r w:rsidRPr="00C570D9">
        <w:rPr>
          <w:rFonts w:ascii="GHEA Grapalat" w:hAnsi="GHEA Grapalat"/>
          <w:i w:val="0"/>
          <w:sz w:val="24"/>
          <w:szCs w:val="24"/>
        </w:rPr>
        <w:t>установленном</w:t>
      </w:r>
      <w:r w:rsidR="00782D60" w:rsidRPr="005144A4">
        <w:rPr>
          <w:rFonts w:ascii="Calibri" w:hAnsi="Calibri" w:cs="Calibri"/>
          <w:i w:val="0"/>
          <w:sz w:val="24"/>
          <w:szCs w:val="24"/>
        </w:rPr>
        <w:t> </w:t>
      </w:r>
      <w:r w:rsidRPr="00C570D9">
        <w:rPr>
          <w:rFonts w:ascii="GHEA Grapalat" w:hAnsi="GHEA Grapalat"/>
          <w:i w:val="0"/>
          <w:sz w:val="24"/>
          <w:szCs w:val="24"/>
        </w:rPr>
        <w:t xml:space="preserve">порядке будет предложено заключить договор </w:t>
      </w:r>
      <w:r w:rsidR="005144A4">
        <w:rPr>
          <w:rFonts w:ascii="GHEA Grapalat" w:hAnsi="GHEA Grapalat"/>
          <w:i w:val="0"/>
          <w:sz w:val="24"/>
          <w:szCs w:val="24"/>
        </w:rPr>
        <w:t>по</w:t>
      </w:r>
      <w:r w:rsidRPr="00C570D9">
        <w:rPr>
          <w:rFonts w:ascii="GHEA Grapalat" w:hAnsi="GHEA Grapalat"/>
          <w:i w:val="0"/>
          <w:sz w:val="24"/>
          <w:szCs w:val="24"/>
        </w:rPr>
        <w:t xml:space="preserve"> п</w:t>
      </w:r>
      <w:r w:rsidR="005144A4">
        <w:rPr>
          <w:rFonts w:ascii="GHEA Grapalat" w:hAnsi="GHEA Grapalat"/>
          <w:i w:val="0"/>
          <w:sz w:val="24"/>
          <w:szCs w:val="24"/>
        </w:rPr>
        <w:t>риобретению</w:t>
      </w:r>
      <w:r w:rsidR="00C570D9">
        <w:rPr>
          <w:rFonts w:ascii="GHEA Grapalat" w:hAnsi="GHEA Grapalat"/>
          <w:i w:val="0"/>
          <w:sz w:val="24"/>
          <w:szCs w:val="24"/>
        </w:rPr>
        <w:t xml:space="preserve"> </w:t>
      </w:r>
      <w:r w:rsidR="00316236">
        <w:rPr>
          <w:rFonts w:ascii="GHEA Grapalat" w:hAnsi="GHEA Grapalat"/>
          <w:i w:val="0"/>
          <w:sz w:val="24"/>
          <w:szCs w:val="24"/>
        </w:rPr>
        <w:t>р</w:t>
      </w:r>
      <w:r w:rsidR="00316236" w:rsidRPr="00316236">
        <w:rPr>
          <w:rFonts w:ascii="GHEA Grapalat" w:hAnsi="GHEA Grapalat"/>
          <w:i w:val="0"/>
          <w:sz w:val="24"/>
          <w:szCs w:val="24"/>
        </w:rPr>
        <w:t>емонт</w:t>
      </w:r>
      <w:r w:rsidR="00316236">
        <w:rPr>
          <w:rFonts w:ascii="GHEA Grapalat" w:hAnsi="GHEA Grapalat"/>
          <w:i w:val="0"/>
          <w:sz w:val="24"/>
          <w:szCs w:val="24"/>
        </w:rPr>
        <w:t>а</w:t>
      </w:r>
      <w:r w:rsidR="00316236" w:rsidRPr="00316236">
        <w:rPr>
          <w:rFonts w:ascii="GHEA Grapalat" w:hAnsi="GHEA Grapalat"/>
          <w:i w:val="0"/>
          <w:sz w:val="24"/>
          <w:szCs w:val="24"/>
        </w:rPr>
        <w:t xml:space="preserve"> тротуаров дворов</w:t>
      </w:r>
      <w:r w:rsidR="00316236">
        <w:rPr>
          <w:rFonts w:ascii="GHEA Grapalat" w:hAnsi="GHEA Grapalat"/>
          <w:i w:val="0"/>
          <w:sz w:val="24"/>
          <w:szCs w:val="24"/>
        </w:rPr>
        <w:t xml:space="preserve">ых </w:t>
      </w:r>
      <w:r w:rsidR="00316236" w:rsidRPr="00316236">
        <w:rPr>
          <w:rFonts w:ascii="GHEA Grapalat" w:hAnsi="GHEA Grapalat"/>
          <w:i w:val="0"/>
          <w:sz w:val="24"/>
          <w:szCs w:val="24"/>
        </w:rPr>
        <w:t>дорожек ,междворовых улиц</w:t>
      </w:r>
      <w:r w:rsidR="00316236">
        <w:rPr>
          <w:rFonts w:ascii="GHEA Grapalat" w:hAnsi="GHEA Grapalat"/>
          <w:i w:val="0"/>
          <w:sz w:val="24"/>
          <w:szCs w:val="24"/>
        </w:rPr>
        <w:t>,</w:t>
      </w:r>
      <w:r w:rsidR="00316236" w:rsidRPr="00316236">
        <w:rPr>
          <w:rFonts w:ascii="GHEA Grapalat" w:hAnsi="GHEA Grapalat"/>
          <w:i w:val="0"/>
          <w:sz w:val="24"/>
          <w:szCs w:val="24"/>
        </w:rPr>
        <w:t xml:space="preserve"> бетонных бордюров</w:t>
      </w:r>
      <w:r w:rsidR="00B11808" w:rsidRPr="00B11808">
        <w:rPr>
          <w:rFonts w:ascii="GHEA Grapalat" w:hAnsi="GHEA Grapalat"/>
          <w:i w:val="0"/>
          <w:sz w:val="24"/>
          <w:szCs w:val="24"/>
        </w:rPr>
        <w:t xml:space="preserve"> на территории административного района </w:t>
      </w:r>
      <w:r w:rsidR="00316236">
        <w:rPr>
          <w:rFonts w:ascii="GHEA Grapalat" w:hAnsi="GHEA Grapalat"/>
          <w:i w:val="0"/>
          <w:sz w:val="24"/>
          <w:szCs w:val="24"/>
        </w:rPr>
        <w:t>Давташен</w:t>
      </w:r>
      <w:r w:rsidR="00B11808" w:rsidRPr="00B11808">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68B70FB5" w:rsidR="00357D48" w:rsidRPr="009044F1" w:rsidRDefault="00B11808" w:rsidP="00032D5D">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       </w:t>
      </w:r>
      <w:r w:rsidR="00A20B69"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14:paraId="62002A69" w14:textId="77777777" w:rsidR="00357D48" w:rsidRPr="003F762C" w:rsidRDefault="00052084" w:rsidP="00032D5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032D5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310C21DD" w:rsidR="005939DE" w:rsidRPr="00C07F24" w:rsidRDefault="00677658"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482ACC">
        <w:rPr>
          <w:rFonts w:ascii="GHEA Grapalat" w:hAnsi="GHEA Grapalat"/>
          <w:b/>
          <w:i w:val="0"/>
          <w:iCs/>
        </w:rPr>
        <w:t>05</w:t>
      </w:r>
      <w:r w:rsidR="00482ACC">
        <w:rPr>
          <w:rFonts w:ascii="GHEA Grapalat" w:hAnsi="GHEA Grapalat"/>
          <w:b/>
          <w:i w:val="0"/>
          <w:iCs/>
          <w:lang w:val="hy-AM"/>
        </w:rPr>
        <w:t>.</w:t>
      </w:r>
      <w:r w:rsidR="00482ACC">
        <w:rPr>
          <w:rFonts w:ascii="GHEA Grapalat" w:hAnsi="GHEA Grapalat"/>
          <w:b/>
          <w:i w:val="0"/>
          <w:iCs/>
        </w:rPr>
        <w:t>01</w:t>
      </w:r>
      <w:r w:rsidR="00482ACC">
        <w:rPr>
          <w:rFonts w:ascii="GHEA Grapalat" w:hAnsi="GHEA Grapalat"/>
          <w:b/>
          <w:i w:val="0"/>
          <w:iCs/>
          <w:lang w:val="hy-AM"/>
        </w:rPr>
        <w:t>.202</w:t>
      </w:r>
      <w:r w:rsidR="00482ACC">
        <w:rPr>
          <w:rFonts w:ascii="GHEA Grapalat" w:hAnsi="GHEA Grapalat"/>
          <w:b/>
          <w:i w:val="0"/>
          <w:iCs/>
        </w:rPr>
        <w:t>6</w:t>
      </w:r>
      <w:r w:rsidR="00482ACC" w:rsidRPr="009044F1">
        <w:rPr>
          <w:rFonts w:ascii="GHEA Grapalat" w:hAnsi="GHEA Grapalat"/>
          <w:i w:val="0"/>
          <w:sz w:val="24"/>
          <w:szCs w:val="24"/>
        </w:rPr>
        <w:t xml:space="preserve"> </w:t>
      </w:r>
      <w:r w:rsidRPr="009044F1">
        <w:rPr>
          <w:rFonts w:ascii="GHEA Grapalat" w:hAnsi="GHEA Grapalat"/>
          <w:i w:val="0"/>
          <w:sz w:val="24"/>
          <w:szCs w:val="24"/>
        </w:rPr>
        <w:t>с даты опубликования настоящего объявления.</w:t>
      </w:r>
    </w:p>
    <w:p w14:paraId="36452640" w14:textId="77777777" w:rsidR="00357D48" w:rsidRPr="001B32D9" w:rsidRDefault="005D7731"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61F0C331" w:rsidR="004E2FC6" w:rsidRPr="001B32D9" w:rsidRDefault="0060526C"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482ACC">
        <w:rPr>
          <w:rFonts w:ascii="GHEA Grapalat" w:hAnsi="GHEA Grapalat"/>
          <w:b/>
          <w:i w:val="0"/>
          <w:iCs/>
        </w:rPr>
        <w:t>05</w:t>
      </w:r>
      <w:r w:rsidR="00EF04E3">
        <w:rPr>
          <w:rFonts w:ascii="GHEA Grapalat" w:hAnsi="GHEA Grapalat"/>
          <w:b/>
          <w:i w:val="0"/>
          <w:iCs/>
          <w:lang w:val="hy-AM"/>
        </w:rPr>
        <w:t>.</w:t>
      </w:r>
      <w:r w:rsidR="00482ACC">
        <w:rPr>
          <w:rFonts w:ascii="GHEA Grapalat" w:hAnsi="GHEA Grapalat"/>
          <w:b/>
          <w:i w:val="0"/>
          <w:iCs/>
        </w:rPr>
        <w:t>01</w:t>
      </w:r>
      <w:r w:rsidR="00C570D9">
        <w:rPr>
          <w:rFonts w:ascii="GHEA Grapalat" w:hAnsi="GHEA Grapalat"/>
          <w:b/>
          <w:i w:val="0"/>
          <w:iCs/>
          <w:lang w:val="hy-AM"/>
        </w:rPr>
        <w:t>.202</w:t>
      </w:r>
      <w:r w:rsidR="00482ACC">
        <w:rPr>
          <w:rFonts w:ascii="GHEA Grapalat" w:hAnsi="GHEA Grapalat"/>
          <w:b/>
          <w:i w:val="0"/>
          <w:iCs/>
        </w:rPr>
        <w:t>6</w:t>
      </w:r>
      <w:r w:rsidR="00C570D9" w:rsidRPr="009044F1">
        <w:rPr>
          <w:rFonts w:ascii="GHEA Grapalat" w:hAnsi="GHEA Grapalat"/>
          <w:i w:val="0"/>
          <w:sz w:val="24"/>
          <w:szCs w:val="24"/>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032D5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w:t>
      </w:r>
      <w:r w:rsidRPr="00130CD2">
        <w:rPr>
          <w:rFonts w:ascii="GHEA Grapalat" w:hAnsi="GHEA Grapalat"/>
          <w:i w:val="0"/>
          <w:sz w:val="24"/>
          <w:szCs w:val="24"/>
        </w:rPr>
        <w:lastRenderedPageBreak/>
        <w:t>законом РА "О закупках" и гражданским процессуальным кодексом РА.</w:t>
      </w:r>
    </w:p>
    <w:p w14:paraId="7C3E9006" w14:textId="77777777" w:rsidR="006E7AF9" w:rsidRDefault="006E7AF9" w:rsidP="00032D5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37B09A98" w:rsidR="006E7AF9" w:rsidRDefault="006E7AF9" w:rsidP="00032D5D">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032D5D">
        <w:rPr>
          <w:rFonts w:ascii="GHEA Grapalat" w:hAnsi="GHEA Grapalat"/>
          <w:sz w:val="24"/>
          <w:szCs w:val="24"/>
        </w:rPr>
        <w:t>011514373</w:t>
      </w:r>
    </w:p>
    <w:p w14:paraId="29D580B7" w14:textId="048A7422"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032D5D">
        <w:rPr>
          <w:rFonts w:ascii="GHEA Grapalat" w:hAnsi="GHEA Grapalat"/>
          <w:i w:val="0"/>
          <w:sz w:val="24"/>
          <w:szCs w:val="24"/>
          <w:lang w:val="en-US"/>
        </w:rPr>
        <w:t>gor</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muradyan</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yerevan</w:t>
      </w:r>
      <w:proofErr w:type="spellEnd"/>
      <w:r w:rsidR="00032D5D" w:rsidRPr="00032D5D">
        <w:rPr>
          <w:rFonts w:ascii="GHEA Grapalat" w:hAnsi="GHEA Grapalat"/>
          <w:i w:val="0"/>
          <w:sz w:val="24"/>
          <w:szCs w:val="24"/>
        </w:rPr>
        <w:t>.</w:t>
      </w:r>
      <w:r w:rsidR="00032D5D">
        <w:rPr>
          <w:rFonts w:ascii="GHEA Grapalat" w:hAnsi="GHEA Grapalat"/>
          <w:i w:val="0"/>
          <w:sz w:val="24"/>
          <w:szCs w:val="24"/>
          <w:lang w:val="en-US"/>
        </w:rPr>
        <w:t>am</w:t>
      </w:r>
      <w:r w:rsidR="00032D5D" w:rsidRPr="00032D5D">
        <w:rPr>
          <w:rFonts w:ascii="GHEA Grapalat" w:hAnsi="GHEA Grapalat"/>
          <w:i w:val="0"/>
          <w:sz w:val="24"/>
          <w:szCs w:val="24"/>
        </w:rPr>
        <w:t xml:space="preserve"> </w:t>
      </w:r>
    </w:p>
    <w:p w14:paraId="7EB7C1E5" w14:textId="77777777"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032D5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032D5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1D929289" w:rsidR="00096865" w:rsidRPr="009044F1" w:rsidRDefault="005D7731" w:rsidP="00032D5D">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F1514">
        <w:rPr>
          <w:rFonts w:ascii="GHEA Grapalat" w:hAnsi="GHEA Grapalat"/>
          <w:i/>
        </w:rPr>
        <w:t>GHAShDzB-</w:t>
      </w:r>
      <w:r w:rsidR="00EF6FE4">
        <w:rPr>
          <w:rFonts w:ascii="GHEA Grapalat" w:hAnsi="GHEA Grapalat"/>
          <w:i/>
        </w:rPr>
        <w:t>26/16</w:t>
      </w:r>
      <w:r w:rsidR="001B32D9" w:rsidRPr="001B32D9">
        <w:rPr>
          <w:rFonts w:ascii="GHEA Grapalat" w:hAnsi="GHEA Grapalat" w:cs="Times Armenian"/>
          <w:i/>
        </w:rPr>
        <w:br/>
      </w:r>
      <w:r w:rsidR="00A46F92">
        <w:rPr>
          <w:rFonts w:ascii="GHEA Grapalat" w:hAnsi="GHEA Grapalat"/>
          <w:i/>
        </w:rPr>
        <w:t xml:space="preserve">№ </w:t>
      </w:r>
      <w:r w:rsidR="008D10C8">
        <w:rPr>
          <w:rFonts w:ascii="GHEA Grapalat" w:hAnsi="GHEA Grapalat"/>
          <w:i/>
          <w:lang w:val="hy-AM"/>
        </w:rPr>
        <w:t>2</w:t>
      </w:r>
      <w:r w:rsidR="00096865" w:rsidRPr="009044F1">
        <w:rPr>
          <w:rFonts w:ascii="GHEA Grapalat" w:hAnsi="GHEA Grapalat"/>
          <w:i/>
        </w:rPr>
        <w:t xml:space="preserve"> от </w:t>
      </w:r>
      <w:r w:rsidR="00996AA7">
        <w:rPr>
          <w:rFonts w:ascii="GHEA Grapalat" w:hAnsi="GHEA Grapalat"/>
          <w:i/>
        </w:rPr>
        <w:t>24</w:t>
      </w:r>
      <w:r w:rsidR="006E7AF9" w:rsidRPr="006E7AF9">
        <w:rPr>
          <w:rFonts w:ascii="GHEA Grapalat" w:hAnsi="GHEA Grapalat"/>
          <w:i/>
          <w:color w:val="FF0000"/>
        </w:rPr>
        <w:t>.</w:t>
      </w:r>
      <w:r w:rsidR="00D544A3">
        <w:rPr>
          <w:rFonts w:ascii="GHEA Grapalat" w:hAnsi="GHEA Grapalat"/>
          <w:i/>
          <w:color w:val="FF0000"/>
        </w:rPr>
        <w:t>12</w:t>
      </w:r>
      <w:r w:rsidR="000F1325">
        <w:rPr>
          <w:rFonts w:ascii="GHEA Grapalat" w:hAnsi="GHEA Grapalat"/>
          <w:i/>
          <w:color w:val="FF0000"/>
          <w:lang w:val="hy-AM"/>
        </w:rPr>
        <w:t>.</w:t>
      </w:r>
      <w:r w:rsidR="009141E0">
        <w:rPr>
          <w:rFonts w:ascii="GHEA Grapalat" w:hAnsi="GHEA Grapalat"/>
          <w:i/>
          <w:color w:val="FF0000"/>
        </w:rPr>
        <w:t>202</w:t>
      </w:r>
      <w:r w:rsidR="000C2441">
        <w:rPr>
          <w:rFonts w:ascii="GHEA Grapalat" w:hAnsi="GHEA Grapalat"/>
          <w:i/>
          <w:color w:val="FF0000"/>
          <w:lang w:val="hy-AM"/>
        </w:rPr>
        <w:t>5</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032D5D">
      <w:pPr>
        <w:pStyle w:val="BodyText"/>
        <w:widowControl w:val="0"/>
        <w:spacing w:after="0"/>
        <w:ind w:right="-7" w:firstLine="567"/>
        <w:jc w:val="center"/>
        <w:rPr>
          <w:rFonts w:ascii="GHEA Grapalat" w:hAnsi="GHEA Grapalat"/>
        </w:rPr>
      </w:pPr>
    </w:p>
    <w:p w14:paraId="552921E7" w14:textId="77777777" w:rsidR="00096865" w:rsidRPr="003A1EBB" w:rsidRDefault="00096865" w:rsidP="00032D5D">
      <w:pPr>
        <w:pStyle w:val="BodyText"/>
        <w:widowControl w:val="0"/>
        <w:spacing w:after="0"/>
        <w:ind w:right="-7" w:firstLine="567"/>
        <w:jc w:val="center"/>
        <w:rPr>
          <w:rFonts w:ascii="GHEA Grapalat" w:hAnsi="GHEA Grapalat"/>
        </w:rPr>
      </w:pPr>
    </w:p>
    <w:p w14:paraId="26067788" w14:textId="77777777" w:rsidR="000763E5" w:rsidRPr="003A1EBB" w:rsidRDefault="000763E5" w:rsidP="00032D5D">
      <w:pPr>
        <w:pStyle w:val="BodyText"/>
        <w:widowControl w:val="0"/>
        <w:spacing w:after="0"/>
        <w:ind w:right="-7" w:firstLine="567"/>
        <w:jc w:val="center"/>
        <w:rPr>
          <w:rFonts w:ascii="GHEA Grapalat" w:hAnsi="GHEA Grapalat"/>
        </w:rPr>
      </w:pPr>
    </w:p>
    <w:p w14:paraId="4C04C126" w14:textId="64572A1A" w:rsidR="00096865" w:rsidRPr="003A1EBB" w:rsidRDefault="00033ED4" w:rsidP="00032D5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032D5D">
      <w:pPr>
        <w:pStyle w:val="BodyText"/>
        <w:widowControl w:val="0"/>
        <w:spacing w:after="0"/>
        <w:ind w:right="-7" w:firstLine="567"/>
        <w:jc w:val="center"/>
        <w:rPr>
          <w:rFonts w:ascii="GHEA Grapalat" w:hAnsi="GHEA Grapalat"/>
        </w:rPr>
      </w:pPr>
    </w:p>
    <w:p w14:paraId="6312CFBB" w14:textId="77777777" w:rsidR="000763E5" w:rsidRPr="003A1EBB" w:rsidRDefault="000763E5" w:rsidP="00032D5D">
      <w:pPr>
        <w:pStyle w:val="BodyText"/>
        <w:widowControl w:val="0"/>
        <w:spacing w:after="0"/>
        <w:ind w:right="-7" w:firstLine="567"/>
        <w:jc w:val="center"/>
        <w:rPr>
          <w:rFonts w:ascii="GHEA Grapalat" w:hAnsi="GHEA Grapalat"/>
        </w:rPr>
      </w:pPr>
    </w:p>
    <w:p w14:paraId="63B83025" w14:textId="77777777" w:rsidR="00096865" w:rsidRPr="009044F1" w:rsidRDefault="000763E5" w:rsidP="00032D5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56BCC1F6" w14:textId="31C25F24" w:rsidR="00033ED4" w:rsidRDefault="002B32D6" w:rsidP="00032D5D">
      <w:pPr>
        <w:pStyle w:val="BodyText"/>
        <w:widowControl w:val="0"/>
        <w:spacing w:after="0"/>
        <w:ind w:right="-7"/>
        <w:jc w:val="center"/>
        <w:rPr>
          <w:rFonts w:ascii="GHEA Grapalat" w:hAnsi="GHEA Grapalat"/>
        </w:rPr>
      </w:pPr>
      <w:r w:rsidRPr="009044F1">
        <w:rPr>
          <w:rFonts w:ascii="GHEA Grapalat" w:hAnsi="GHEA Grapalat"/>
        </w:rPr>
        <w:t xml:space="preserve">НА </w:t>
      </w:r>
      <w:r w:rsidR="00A34892">
        <w:rPr>
          <w:rFonts w:ascii="GHEA Grapalat" w:hAnsi="GHEA Grapalat"/>
        </w:rPr>
        <w:t>ЗАПРОСА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1F6066">
        <w:rPr>
          <w:rFonts w:ascii="GHEA Grapalat" w:hAnsi="GHEA Grapalat"/>
          <w:i/>
        </w:rPr>
        <w:t xml:space="preserve"> </w:t>
      </w:r>
      <w:r w:rsidR="00442510">
        <w:rPr>
          <w:rFonts w:ascii="GHEA Grapalat" w:hAnsi="GHEA Grapalat"/>
        </w:rPr>
        <w:t xml:space="preserve"> </w:t>
      </w:r>
      <w:r w:rsidR="005D3E4E" w:rsidRPr="005D3E4E">
        <w:rPr>
          <w:rFonts w:ascii="GHEA Grapalat" w:hAnsi="GHEA Grapalat"/>
          <w:iCs/>
        </w:rPr>
        <w:t>ремонта тротуаров дворовых дорожек ,междворовых улиц, бетонных бордюров на территории административного района Давташен</w:t>
      </w:r>
      <w:r w:rsidR="0088061A">
        <w:rPr>
          <w:rFonts w:ascii="GHEA Grapalat" w:eastAsia="MS Mincho" w:hAnsi="GHEA Grapalat"/>
          <w:b/>
          <w:szCs w:val="18"/>
          <w:lang w:eastAsia="ja-JP"/>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032D5D">
      <w:pPr>
        <w:pStyle w:val="BodyText"/>
        <w:widowControl w:val="0"/>
        <w:spacing w:after="0"/>
        <w:ind w:right="-7"/>
        <w:jc w:val="center"/>
        <w:rPr>
          <w:rFonts w:ascii="GHEA Grapalat" w:hAnsi="GHEA Grapalat"/>
        </w:rPr>
      </w:pPr>
    </w:p>
    <w:p w14:paraId="0B3314FF" w14:textId="77777777" w:rsidR="00CE0D95" w:rsidRPr="009044F1" w:rsidRDefault="00CE0D95" w:rsidP="00032D5D">
      <w:pPr>
        <w:pStyle w:val="BodyText"/>
        <w:widowControl w:val="0"/>
        <w:spacing w:after="0"/>
        <w:ind w:right="-7" w:firstLine="567"/>
        <w:jc w:val="center"/>
        <w:rPr>
          <w:rFonts w:ascii="GHEA Grapalat" w:hAnsi="GHEA Grapalat"/>
        </w:rPr>
      </w:pPr>
    </w:p>
    <w:p w14:paraId="41B931A2" w14:textId="77777777" w:rsidR="00CE0D95" w:rsidRPr="009044F1" w:rsidRDefault="00CE0D95" w:rsidP="00032D5D">
      <w:pPr>
        <w:pStyle w:val="BodyText"/>
        <w:widowControl w:val="0"/>
        <w:spacing w:after="0"/>
        <w:ind w:right="-7" w:firstLine="567"/>
        <w:jc w:val="center"/>
        <w:rPr>
          <w:rFonts w:ascii="GHEA Grapalat" w:hAnsi="GHEA Grapalat"/>
        </w:rPr>
      </w:pPr>
    </w:p>
    <w:p w14:paraId="78B1FA20" w14:textId="77777777" w:rsidR="000763E5" w:rsidRDefault="000763E5" w:rsidP="00032D5D">
      <w:pPr>
        <w:rPr>
          <w:rFonts w:ascii="GHEA Grapalat" w:hAnsi="GHEA Grapalat"/>
        </w:rPr>
      </w:pPr>
      <w:r>
        <w:rPr>
          <w:rFonts w:ascii="GHEA Grapalat" w:hAnsi="GHEA Grapalat"/>
        </w:rPr>
        <w:br w:type="page"/>
      </w:r>
    </w:p>
    <w:p w14:paraId="5ED59B81" w14:textId="77777777" w:rsidR="001A43A4" w:rsidRPr="009044F1" w:rsidRDefault="00096865" w:rsidP="00032D5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032D5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032D5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032D5D">
      <w:pPr>
        <w:widowControl w:val="0"/>
        <w:ind w:firstLine="567"/>
        <w:jc w:val="both"/>
        <w:rPr>
          <w:rFonts w:ascii="GHEA Grapalat" w:hAnsi="GHEA Grapalat"/>
          <w:i/>
          <w:lang w:val="hy-AM"/>
        </w:rPr>
      </w:pPr>
    </w:p>
    <w:p w14:paraId="36406057" w14:textId="77777777" w:rsidR="00615B35" w:rsidRPr="009044F1" w:rsidRDefault="0046586E" w:rsidP="00032D5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032D5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068C6D2A" w14:textId="77777777" w:rsidR="00C90796" w:rsidRDefault="00C90796" w:rsidP="00032D5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032D5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032D5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032D5D">
      <w:pPr>
        <w:jc w:val="both"/>
        <w:rPr>
          <w:rFonts w:ascii="GHEA Grapalat" w:hAnsi="GHEA Grapalat"/>
          <w:i/>
        </w:rPr>
      </w:pPr>
    </w:p>
    <w:p w14:paraId="09B97B9A" w14:textId="77777777" w:rsidR="00984BDB" w:rsidRPr="009044F1" w:rsidRDefault="00984BDB" w:rsidP="00032D5D">
      <w:pPr>
        <w:widowControl w:val="0"/>
        <w:ind w:firstLine="567"/>
        <w:jc w:val="both"/>
        <w:rPr>
          <w:rFonts w:ascii="GHEA Grapalat" w:hAnsi="GHEA Grapalat"/>
          <w:i/>
        </w:rPr>
      </w:pPr>
    </w:p>
    <w:p w14:paraId="2BC78628" w14:textId="77777777" w:rsidR="00160AE4" w:rsidRPr="009044F1" w:rsidRDefault="00994A77" w:rsidP="00032D5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032D5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032D5D">
      <w:pPr>
        <w:widowControl w:val="0"/>
        <w:ind w:firstLine="567"/>
        <w:jc w:val="center"/>
        <w:rPr>
          <w:rFonts w:ascii="GHEA Grapalat" w:hAnsi="GHEA Grapalat"/>
          <w:i/>
        </w:rPr>
      </w:pPr>
    </w:p>
    <w:p w14:paraId="56EFF140" w14:textId="1454B921" w:rsidR="00033ED4" w:rsidRPr="005D3E4E" w:rsidRDefault="00442510" w:rsidP="0088061A">
      <w:pPr>
        <w:widowControl w:val="0"/>
        <w:jc w:val="center"/>
        <w:rPr>
          <w:rFonts w:ascii="GHEA Grapalat" w:hAnsi="GHEA Grapalat"/>
          <w:iCs/>
        </w:rPr>
      </w:pPr>
      <w:r w:rsidRPr="00442510">
        <w:rPr>
          <w:rFonts w:ascii="GHEA Grapalat" w:hAnsi="GHEA Grapalat"/>
          <w:iCs/>
        </w:rPr>
        <w:t>приобретени</w:t>
      </w:r>
      <w:r>
        <w:rPr>
          <w:rFonts w:ascii="GHEA Grapalat" w:hAnsi="GHEA Grapalat"/>
          <w:iCs/>
        </w:rPr>
        <w:t>е</w:t>
      </w:r>
      <w:r w:rsidRPr="00442510">
        <w:rPr>
          <w:rFonts w:ascii="GHEA Grapalat" w:hAnsi="GHEA Grapalat"/>
          <w:iCs/>
        </w:rPr>
        <w:t xml:space="preserve"> </w:t>
      </w:r>
      <w:r w:rsidR="005D3E4E" w:rsidRPr="005D3E4E">
        <w:rPr>
          <w:rFonts w:ascii="GHEA Grapalat" w:hAnsi="GHEA Grapalat"/>
          <w:iCs/>
        </w:rPr>
        <w:t xml:space="preserve">ремонта тротуаров дворовых дорожек ,междворовых улиц, бетонных бордюров на территории административного района Давташен </w:t>
      </w:r>
      <w:r w:rsidR="00033ED4" w:rsidRPr="005D3E4E">
        <w:rPr>
          <w:rFonts w:ascii="GHEA Grapalat" w:hAnsi="GHEA Grapalat"/>
          <w:iCs/>
        </w:rPr>
        <w:t>ДЛЯ НУЖД</w:t>
      </w:r>
      <w:r w:rsidR="00033ED4" w:rsidRPr="00442510">
        <w:rPr>
          <w:rFonts w:ascii="GHEA Grapalat" w:hAnsi="GHEA Grapalat"/>
          <w:iCs/>
        </w:rPr>
        <w:t xml:space="preserve"> </w:t>
      </w:r>
      <w:r w:rsidR="00033ED4" w:rsidRPr="005D3E4E">
        <w:rPr>
          <w:rFonts w:ascii="GHEA Grapalat" w:hAnsi="GHEA Grapalat"/>
          <w:iCs/>
        </w:rPr>
        <w:t>МЭРИЯ Г.ЕРЕВАНА</w:t>
      </w:r>
    </w:p>
    <w:p w14:paraId="2D46C958" w14:textId="77777777" w:rsidR="00160AE4" w:rsidRPr="003A1EBB" w:rsidRDefault="00160AE4" w:rsidP="00032D5D">
      <w:pPr>
        <w:widowControl w:val="0"/>
        <w:ind w:firstLine="567"/>
        <w:jc w:val="center"/>
        <w:rPr>
          <w:rFonts w:ascii="GHEA Grapalat" w:hAnsi="GHEA Grapalat"/>
        </w:rPr>
      </w:pPr>
    </w:p>
    <w:p w14:paraId="0FA6F93B" w14:textId="69C59F74" w:rsidR="00096865" w:rsidRPr="009044F1" w:rsidRDefault="00160AE4" w:rsidP="00032D5D">
      <w:pPr>
        <w:widowControl w:val="0"/>
        <w:jc w:val="center"/>
        <w:rPr>
          <w:rFonts w:ascii="GHEA Grapalat" w:hAnsi="GHEA Grapalat"/>
          <w:i/>
        </w:rPr>
      </w:pPr>
      <w:r w:rsidRPr="009044F1">
        <w:rPr>
          <w:rFonts w:ascii="GHEA Grapalat" w:hAnsi="GHEA Grapalat"/>
          <w:b/>
        </w:rPr>
        <w:t xml:space="preserve">ПРИГЛАШЕНИЯ НА </w:t>
      </w:r>
      <w:r w:rsidR="00A34892">
        <w:rPr>
          <w:rFonts w:ascii="GHEA Grapalat" w:hAnsi="GHEA Grapalat"/>
          <w:b/>
        </w:rPr>
        <w:t>ЗАПРОСА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032D5D">
      <w:pPr>
        <w:widowControl w:val="0"/>
        <w:jc w:val="center"/>
        <w:rPr>
          <w:rFonts w:ascii="GHEA Grapalat" w:hAnsi="GHEA Grapalat" w:cs="Sylfaen"/>
          <w:b/>
        </w:rPr>
      </w:pPr>
    </w:p>
    <w:p w14:paraId="7E27DFE3" w14:textId="77777777" w:rsidR="00096865" w:rsidRPr="008842CE" w:rsidRDefault="00096865" w:rsidP="00032D5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032D5D">
      <w:pPr>
        <w:widowControl w:val="0"/>
        <w:jc w:val="center"/>
        <w:rPr>
          <w:rFonts w:ascii="GHEA Grapalat" w:hAnsi="GHEA Grapalat"/>
        </w:rPr>
      </w:pPr>
    </w:p>
    <w:p w14:paraId="531A646C"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032D5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032D5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476E8E7" w14:textId="77777777" w:rsidR="00096865" w:rsidRPr="008842CE" w:rsidRDefault="00087A30" w:rsidP="00032D5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032D5D">
      <w:pPr>
        <w:widowControl w:val="0"/>
        <w:jc w:val="center"/>
        <w:rPr>
          <w:rFonts w:ascii="GHEA Grapalat" w:hAnsi="GHEA Grapalat"/>
          <w:b/>
        </w:rPr>
      </w:pPr>
    </w:p>
    <w:p w14:paraId="0F510C48" w14:textId="77777777" w:rsidR="00520F57" w:rsidRDefault="00520F57" w:rsidP="00032D5D">
      <w:pPr>
        <w:widowControl w:val="0"/>
        <w:jc w:val="center"/>
        <w:rPr>
          <w:rFonts w:ascii="GHEA Grapalat" w:hAnsi="GHEA Grapalat"/>
          <w:b/>
        </w:rPr>
      </w:pPr>
    </w:p>
    <w:p w14:paraId="3350CDDF" w14:textId="77777777" w:rsidR="008842CE" w:rsidRPr="00374F4A" w:rsidRDefault="00CA590C" w:rsidP="00032D5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032D5D">
      <w:pPr>
        <w:widowControl w:val="0"/>
        <w:jc w:val="center"/>
        <w:rPr>
          <w:rFonts w:ascii="GHEA Grapalat" w:hAnsi="GHEA Grapalat"/>
          <w:b/>
        </w:rPr>
      </w:pPr>
    </w:p>
    <w:p w14:paraId="39AB163C" w14:textId="098D460B" w:rsidR="00096865" w:rsidRDefault="00096865" w:rsidP="00032D5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34892">
        <w:rPr>
          <w:rFonts w:ascii="GHEA Grapalat" w:hAnsi="GHEA Grapalat"/>
          <w:b/>
        </w:rPr>
        <w:t>ЗАПРОСА КОТИРОВОК</w:t>
      </w:r>
    </w:p>
    <w:p w14:paraId="7380DBED" w14:textId="77777777" w:rsidR="00520F57" w:rsidRPr="008842CE" w:rsidRDefault="00520F57" w:rsidP="00032D5D">
      <w:pPr>
        <w:widowControl w:val="0"/>
        <w:jc w:val="center"/>
        <w:rPr>
          <w:rFonts w:ascii="GHEA Grapalat" w:hAnsi="GHEA Grapalat"/>
          <w:b/>
        </w:rPr>
      </w:pPr>
    </w:p>
    <w:p w14:paraId="31821506"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032D5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032D5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032D5D">
      <w:pPr>
        <w:rPr>
          <w:rFonts w:ascii="GHEA Grapalat" w:hAnsi="GHEA Grapalat"/>
          <w:spacing w:val="-6"/>
        </w:rPr>
      </w:pPr>
      <w:r>
        <w:rPr>
          <w:rFonts w:ascii="GHEA Grapalat" w:hAnsi="GHEA Grapalat"/>
          <w:spacing w:val="-6"/>
        </w:rPr>
        <w:br w:type="page"/>
      </w:r>
    </w:p>
    <w:p w14:paraId="48760574" w14:textId="57B9F45C" w:rsidR="00096865" w:rsidRPr="006D2DF7" w:rsidRDefault="00E17B7F" w:rsidP="00032D5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F1514">
        <w:rPr>
          <w:rFonts w:ascii="GHEA Grapalat" w:hAnsi="GHEA Grapalat"/>
          <w:spacing w:val="-6"/>
        </w:rPr>
        <w:t>GHAShDzB-</w:t>
      </w:r>
      <w:r w:rsidR="00EF6FE4">
        <w:rPr>
          <w:rFonts w:ascii="GHEA Grapalat" w:hAnsi="GHEA Grapalat"/>
          <w:spacing w:val="-6"/>
        </w:rPr>
        <w:t>26/16</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032D5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032D5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032D5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032D5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6CF334F5" w:rsidR="003E1421" w:rsidRPr="0088061A" w:rsidRDefault="00A81DD5" w:rsidP="00032D5D">
      <w:pPr>
        <w:pStyle w:val="BodyTextIndent2"/>
        <w:widowControl w:val="0"/>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proofErr w:type="spellStart"/>
      <w:r w:rsidR="0088061A" w:rsidRPr="0088061A">
        <w:rPr>
          <w:rFonts w:ascii="GHEA Grapalat" w:hAnsi="GHEA Grapalat"/>
          <w:lang w:val="en-US"/>
        </w:rPr>
        <w:t>gor</w:t>
      </w:r>
      <w:proofErr w:type="spellEnd"/>
      <w:r w:rsidR="009C751A" w:rsidRPr="0088061A">
        <w:rPr>
          <w:rFonts w:ascii="GHEA Grapalat" w:hAnsi="GHEA Grapalat"/>
          <w:lang w:val="af-ZA"/>
        </w:rPr>
        <w:t>.</w:t>
      </w:r>
      <w:r w:rsidR="0088061A" w:rsidRPr="0088061A">
        <w:rPr>
          <w:rFonts w:ascii="GHEA Grapalat" w:hAnsi="GHEA Grapalat"/>
          <w:lang w:val="af-ZA"/>
        </w:rPr>
        <w:t>muradyan</w:t>
      </w:r>
      <w:r w:rsidR="009C751A" w:rsidRPr="0088061A">
        <w:rPr>
          <w:rFonts w:ascii="GHEA Grapalat" w:hAnsi="GHEA Grapalat"/>
          <w:lang w:val="af-ZA"/>
        </w:rPr>
        <w:t>@yerevan.am</w:t>
      </w:r>
    </w:p>
    <w:p w14:paraId="77F484EA" w14:textId="77777777" w:rsidR="00096865" w:rsidRPr="009044F1" w:rsidRDefault="00F5653D" w:rsidP="00032D5D">
      <w:pPr>
        <w:widowControl w:val="0"/>
        <w:jc w:val="center"/>
        <w:rPr>
          <w:rFonts w:ascii="GHEA Grapalat" w:hAnsi="GHEA Grapalat"/>
        </w:rPr>
      </w:pPr>
      <w:r w:rsidRPr="0088061A">
        <w:rPr>
          <w:rFonts w:ascii="GHEA Grapalat" w:hAnsi="GHEA Grapalat"/>
          <w:sz w:val="20"/>
          <w:szCs w:val="20"/>
        </w:rPr>
        <w:br w:type="page"/>
      </w:r>
      <w:r w:rsidRPr="009044F1">
        <w:rPr>
          <w:rFonts w:ascii="GHEA Grapalat" w:hAnsi="GHEA Grapalat"/>
        </w:rPr>
        <w:lastRenderedPageBreak/>
        <w:t>ЧАСТЬ I</w:t>
      </w:r>
    </w:p>
    <w:p w14:paraId="7A9BF386" w14:textId="77777777" w:rsidR="00096865" w:rsidRPr="009044F1" w:rsidRDefault="00096865" w:rsidP="00032D5D">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032D5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647C6FD6" w:rsidR="00096865" w:rsidRPr="009044F1" w:rsidRDefault="00845AA5" w:rsidP="00032D5D">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1F6066">
        <w:rPr>
          <w:rFonts w:ascii="GHEA Grapalat" w:hAnsi="GHEA Grapalat"/>
          <w:i w:val="0"/>
          <w:sz w:val="24"/>
          <w:szCs w:val="24"/>
        </w:rPr>
        <w:t xml:space="preserve">Предметом закупки является </w:t>
      </w:r>
      <w:r w:rsidR="00C349EC">
        <w:rPr>
          <w:rFonts w:ascii="GHEA Grapalat" w:hAnsi="GHEA Grapalat"/>
          <w:i w:val="0"/>
          <w:sz w:val="24"/>
          <w:szCs w:val="24"/>
        </w:rPr>
        <w:t>по</w:t>
      </w:r>
      <w:r w:rsidR="00C349EC" w:rsidRPr="00C570D9">
        <w:rPr>
          <w:rFonts w:ascii="GHEA Grapalat" w:hAnsi="GHEA Grapalat"/>
          <w:i w:val="0"/>
          <w:sz w:val="24"/>
          <w:szCs w:val="24"/>
        </w:rPr>
        <w:t xml:space="preserve"> п</w:t>
      </w:r>
      <w:r w:rsidR="00C349EC">
        <w:rPr>
          <w:rFonts w:ascii="GHEA Grapalat" w:hAnsi="GHEA Grapalat"/>
          <w:i w:val="0"/>
          <w:sz w:val="24"/>
          <w:szCs w:val="24"/>
        </w:rPr>
        <w:t xml:space="preserve">риобретению </w:t>
      </w:r>
      <w:r w:rsidR="005D3E4E">
        <w:rPr>
          <w:rFonts w:ascii="GHEA Grapalat" w:hAnsi="GHEA Grapalat"/>
          <w:i w:val="0"/>
          <w:sz w:val="24"/>
          <w:szCs w:val="24"/>
        </w:rPr>
        <w:t>р</w:t>
      </w:r>
      <w:r w:rsidR="005D3E4E" w:rsidRPr="00316236">
        <w:rPr>
          <w:rFonts w:ascii="GHEA Grapalat" w:hAnsi="GHEA Grapalat"/>
          <w:i w:val="0"/>
          <w:sz w:val="24"/>
          <w:szCs w:val="24"/>
        </w:rPr>
        <w:t>емонт</w:t>
      </w:r>
      <w:r w:rsidR="005D3E4E">
        <w:rPr>
          <w:rFonts w:ascii="GHEA Grapalat" w:hAnsi="GHEA Grapalat"/>
          <w:i w:val="0"/>
          <w:sz w:val="24"/>
          <w:szCs w:val="24"/>
        </w:rPr>
        <w:t>а</w:t>
      </w:r>
      <w:r w:rsidR="005D3E4E" w:rsidRPr="00316236">
        <w:rPr>
          <w:rFonts w:ascii="GHEA Grapalat" w:hAnsi="GHEA Grapalat"/>
          <w:i w:val="0"/>
          <w:sz w:val="24"/>
          <w:szCs w:val="24"/>
        </w:rPr>
        <w:t xml:space="preserve"> тротуаров дворов</w:t>
      </w:r>
      <w:r w:rsidR="005D3E4E">
        <w:rPr>
          <w:rFonts w:ascii="GHEA Grapalat" w:hAnsi="GHEA Grapalat"/>
          <w:i w:val="0"/>
          <w:sz w:val="24"/>
          <w:szCs w:val="24"/>
        </w:rPr>
        <w:t xml:space="preserve">ых </w:t>
      </w:r>
      <w:r w:rsidR="005D3E4E" w:rsidRPr="00316236">
        <w:rPr>
          <w:rFonts w:ascii="GHEA Grapalat" w:hAnsi="GHEA Grapalat"/>
          <w:i w:val="0"/>
          <w:sz w:val="24"/>
          <w:szCs w:val="24"/>
        </w:rPr>
        <w:t>дорожек ,междворовых улиц</w:t>
      </w:r>
      <w:r w:rsidR="005D3E4E">
        <w:rPr>
          <w:rFonts w:ascii="GHEA Grapalat" w:hAnsi="GHEA Grapalat"/>
          <w:i w:val="0"/>
          <w:sz w:val="24"/>
          <w:szCs w:val="24"/>
        </w:rPr>
        <w:t>,</w:t>
      </w:r>
      <w:r w:rsidR="005D3E4E" w:rsidRPr="00316236">
        <w:rPr>
          <w:rFonts w:ascii="GHEA Grapalat" w:hAnsi="GHEA Grapalat"/>
          <w:i w:val="0"/>
          <w:sz w:val="24"/>
          <w:szCs w:val="24"/>
        </w:rPr>
        <w:t xml:space="preserve"> бетонных бордюров</w:t>
      </w:r>
      <w:r w:rsidR="005D3E4E" w:rsidRPr="00B11808">
        <w:rPr>
          <w:rFonts w:ascii="GHEA Grapalat" w:hAnsi="GHEA Grapalat"/>
          <w:i w:val="0"/>
          <w:sz w:val="24"/>
          <w:szCs w:val="24"/>
        </w:rPr>
        <w:t xml:space="preserve"> на территории административного района </w:t>
      </w:r>
      <w:r w:rsidR="005D3E4E">
        <w:rPr>
          <w:rFonts w:ascii="GHEA Grapalat" w:hAnsi="GHEA Grapalat"/>
          <w:i w:val="0"/>
          <w:sz w:val="24"/>
          <w:szCs w:val="24"/>
        </w:rPr>
        <w:t>Давташен</w:t>
      </w:r>
      <w:r w:rsidR="00C10C90"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EC2586" w:rsidRPr="001F6066">
        <w:rPr>
          <w:rFonts w:ascii="GHEA Grapalat" w:hAnsi="GHEA Grapalat"/>
          <w:i w:val="0"/>
          <w:sz w:val="24"/>
          <w:szCs w:val="24"/>
        </w:rPr>
        <w:t>мэрии г.еревана</w:t>
      </w:r>
      <w:r w:rsidRPr="009044F1">
        <w:rPr>
          <w:rFonts w:ascii="GHEA Grapalat" w:hAnsi="GHEA Grapalat"/>
          <w:i w:val="0"/>
          <w:sz w:val="24"/>
          <w:szCs w:val="24"/>
        </w:rPr>
        <w:t>, которые сгруппированы в лоты "</w:t>
      </w:r>
      <w:r w:rsidR="00707201" w:rsidRPr="001F6066">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032D5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032D5D">
            <w:pPr>
              <w:pStyle w:val="BodyTextIndent2"/>
              <w:widowControl w:val="0"/>
              <w:spacing w:line="240" w:lineRule="auto"/>
              <w:ind w:firstLine="0"/>
              <w:rPr>
                <w:rFonts w:ascii="GHEA Grapalat" w:hAnsi="GHEA Grapalat"/>
                <w:sz w:val="24"/>
                <w:szCs w:val="24"/>
                <w:u w:val="single"/>
              </w:rPr>
            </w:pPr>
          </w:p>
        </w:tc>
      </w:tr>
      <w:tr w:rsidR="002B387A" w:rsidRPr="009044F1" w14:paraId="37753846" w14:textId="77777777" w:rsidTr="00216275">
        <w:trPr>
          <w:jc w:val="center"/>
        </w:trPr>
        <w:tc>
          <w:tcPr>
            <w:tcW w:w="1331" w:type="dxa"/>
            <w:vAlign w:val="center"/>
          </w:tcPr>
          <w:p w14:paraId="7C190EE6" w14:textId="77777777" w:rsidR="002B387A" w:rsidRPr="009044F1" w:rsidRDefault="002B387A"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68DBEF07" w:rsidR="002B387A" w:rsidRPr="002B387A" w:rsidRDefault="005D3E4E" w:rsidP="00032D5D">
            <w:pPr>
              <w:pStyle w:val="BodyTextIndent2"/>
              <w:widowControl w:val="0"/>
              <w:spacing w:line="240" w:lineRule="auto"/>
              <w:ind w:firstLine="0"/>
              <w:rPr>
                <w:rFonts w:ascii="GHEA Grapalat" w:hAnsi="GHEA Grapalat" w:cs="Calibri"/>
                <w:color w:val="000000"/>
                <w:lang w:val="hy-AM"/>
              </w:rPr>
            </w:pPr>
            <w:r>
              <w:rPr>
                <w:rFonts w:ascii="GHEA Grapalat" w:hAnsi="GHEA Grapalat" w:cs="Arial"/>
                <w:color w:val="000000"/>
                <w:lang w:val="hy-AM"/>
              </w:rPr>
              <w:t>14,717,693.40</w:t>
            </w:r>
          </w:p>
        </w:tc>
        <w:tc>
          <w:tcPr>
            <w:tcW w:w="6175" w:type="dxa"/>
            <w:vAlign w:val="center"/>
          </w:tcPr>
          <w:p w14:paraId="67DD7F9A" w14:textId="086589F2" w:rsidR="002B387A" w:rsidRPr="00C10C90" w:rsidRDefault="00C349EC" w:rsidP="00032D5D">
            <w:pPr>
              <w:pStyle w:val="BodyTextIndent2"/>
              <w:widowControl w:val="0"/>
              <w:spacing w:line="240" w:lineRule="auto"/>
              <w:ind w:firstLine="0"/>
              <w:rPr>
                <w:rFonts w:ascii="GHEA Grapalat" w:hAnsi="GHEA Grapalat"/>
                <w:vertAlign w:val="subscript"/>
              </w:rPr>
            </w:pPr>
            <w:r w:rsidRPr="00C10C90">
              <w:rPr>
                <w:rFonts w:ascii="GHEA Grapalat" w:hAnsi="GHEA Grapalat"/>
                <w:sz w:val="24"/>
                <w:szCs w:val="24"/>
              </w:rPr>
              <w:t xml:space="preserve">приобретение </w:t>
            </w:r>
            <w:r w:rsidR="005D3E4E" w:rsidRPr="005D3E4E">
              <w:rPr>
                <w:rFonts w:ascii="GHEA Grapalat" w:hAnsi="GHEA Grapalat"/>
                <w:sz w:val="24"/>
                <w:szCs w:val="24"/>
              </w:rPr>
              <w:t>р</w:t>
            </w:r>
            <w:r w:rsidR="005D3E4E" w:rsidRPr="00316236">
              <w:rPr>
                <w:rFonts w:ascii="GHEA Grapalat" w:hAnsi="GHEA Grapalat"/>
                <w:sz w:val="24"/>
                <w:szCs w:val="24"/>
              </w:rPr>
              <w:t>емонт</w:t>
            </w:r>
            <w:r w:rsidR="005D3E4E" w:rsidRPr="005D3E4E">
              <w:rPr>
                <w:rFonts w:ascii="GHEA Grapalat" w:hAnsi="GHEA Grapalat"/>
                <w:sz w:val="24"/>
                <w:szCs w:val="24"/>
              </w:rPr>
              <w:t>а</w:t>
            </w:r>
            <w:r w:rsidR="005D3E4E" w:rsidRPr="00316236">
              <w:rPr>
                <w:rFonts w:ascii="GHEA Grapalat" w:hAnsi="GHEA Grapalat"/>
                <w:sz w:val="24"/>
                <w:szCs w:val="24"/>
              </w:rPr>
              <w:t xml:space="preserve"> тротуаров дворов</w:t>
            </w:r>
            <w:r w:rsidR="005D3E4E" w:rsidRPr="005D3E4E">
              <w:rPr>
                <w:rFonts w:ascii="GHEA Grapalat" w:hAnsi="GHEA Grapalat"/>
                <w:sz w:val="24"/>
                <w:szCs w:val="24"/>
              </w:rPr>
              <w:t xml:space="preserve">ых </w:t>
            </w:r>
            <w:r w:rsidR="005D3E4E" w:rsidRPr="00316236">
              <w:rPr>
                <w:rFonts w:ascii="GHEA Grapalat" w:hAnsi="GHEA Grapalat"/>
                <w:sz w:val="24"/>
                <w:szCs w:val="24"/>
              </w:rPr>
              <w:t>дорожек ,междворовых улиц</w:t>
            </w:r>
            <w:r w:rsidR="005D3E4E" w:rsidRPr="005D3E4E">
              <w:rPr>
                <w:rFonts w:ascii="GHEA Grapalat" w:hAnsi="GHEA Grapalat"/>
                <w:sz w:val="24"/>
                <w:szCs w:val="24"/>
              </w:rPr>
              <w:t>,</w:t>
            </w:r>
            <w:r w:rsidR="005D3E4E" w:rsidRPr="00316236">
              <w:rPr>
                <w:rFonts w:ascii="GHEA Grapalat" w:hAnsi="GHEA Grapalat"/>
                <w:sz w:val="24"/>
                <w:szCs w:val="24"/>
              </w:rPr>
              <w:t xml:space="preserve"> бетонных бордюров</w:t>
            </w:r>
            <w:r w:rsidR="005D3E4E" w:rsidRPr="00B11808">
              <w:rPr>
                <w:rFonts w:ascii="GHEA Grapalat" w:hAnsi="GHEA Grapalat"/>
                <w:sz w:val="24"/>
                <w:szCs w:val="24"/>
              </w:rPr>
              <w:t xml:space="preserve"> на территории административного района </w:t>
            </w:r>
            <w:r w:rsidR="005D3E4E" w:rsidRPr="005D3E4E">
              <w:rPr>
                <w:rFonts w:ascii="GHEA Grapalat" w:hAnsi="GHEA Grapalat"/>
                <w:sz w:val="24"/>
                <w:szCs w:val="24"/>
              </w:rPr>
              <w:t>Давташен</w:t>
            </w:r>
          </w:p>
        </w:tc>
      </w:tr>
    </w:tbl>
    <w:p w14:paraId="36AF8C1F" w14:textId="77777777" w:rsidR="00096865" w:rsidRPr="009044F1" w:rsidRDefault="0081650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032D5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032D5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032D5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032D5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032D5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3046862" w14:textId="77777777" w:rsidR="006015A5" w:rsidRDefault="006015A5" w:rsidP="006015A5">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633503A0" w14:textId="77777777" w:rsidR="006015A5" w:rsidRPr="006015A5" w:rsidRDefault="006015A5" w:rsidP="00032D5D">
      <w:pPr>
        <w:widowControl w:val="0"/>
        <w:tabs>
          <w:tab w:val="left" w:pos="1134"/>
        </w:tabs>
        <w:ind w:firstLine="567"/>
        <w:jc w:val="both"/>
        <w:rPr>
          <w:rFonts w:ascii="GHEA Grapalat" w:hAnsi="GHEA Grapalat"/>
        </w:rPr>
      </w:pPr>
    </w:p>
    <w:p w14:paraId="4D001E31" w14:textId="75F215A3" w:rsidR="00990561" w:rsidRDefault="00990561" w:rsidP="00032D5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032D5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032D5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ADE2F4F" w14:textId="77777777" w:rsidR="00A84A34" w:rsidRDefault="00A84A34" w:rsidP="00A84A34">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68C9D465" w14:textId="77777777" w:rsidR="00A84A34" w:rsidRPr="009044F1" w:rsidRDefault="00A84A34" w:rsidP="00A84A34">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w:t>
      </w:r>
      <w:r w:rsidRPr="009044F1">
        <w:rPr>
          <w:rFonts w:ascii="GHEA Grapalat" w:hAnsi="GHEA Grapalat"/>
          <w:color w:val="000000"/>
        </w:rPr>
        <w:lastRenderedPageBreak/>
        <w:t>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032D5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032D5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032D5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032D5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w:t>
      </w:r>
      <w:r w:rsidR="000A6B75" w:rsidRPr="009044F1">
        <w:rPr>
          <w:rFonts w:ascii="GHEA Grapalat" w:hAnsi="GHEA Grapalat"/>
          <w:sz w:val="24"/>
          <w:szCs w:val="24"/>
        </w:rPr>
        <w:lastRenderedPageBreak/>
        <w:t>заявки, представленные отдельно.</w:t>
      </w:r>
    </w:p>
    <w:p w14:paraId="0CFE65CE" w14:textId="77777777" w:rsidR="000A6B75" w:rsidRPr="009044F1" w:rsidRDefault="00C366B6" w:rsidP="00032D5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032D5D">
      <w:pPr>
        <w:widowControl w:val="0"/>
        <w:jc w:val="center"/>
        <w:rPr>
          <w:rFonts w:ascii="GHEA Grapalat" w:hAnsi="GHEA Grapalat"/>
          <w:b/>
        </w:rPr>
      </w:pPr>
    </w:p>
    <w:p w14:paraId="52515570" w14:textId="77777777" w:rsidR="00813CE0" w:rsidRPr="00572A57" w:rsidRDefault="00ED2352" w:rsidP="00032D5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032D5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032D5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14:paraId="23C80E64" w14:textId="77777777" w:rsidR="00096865" w:rsidRDefault="00096865" w:rsidP="00032D5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032D5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032D5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14:paraId="19BA2E03" w14:textId="77777777" w:rsidR="00B051BE" w:rsidRPr="009044F1" w:rsidRDefault="00B051BE" w:rsidP="00032D5D">
      <w:pPr>
        <w:widowControl w:val="0"/>
        <w:jc w:val="center"/>
        <w:rPr>
          <w:rFonts w:ascii="GHEA Grapalat" w:hAnsi="GHEA Grapalat"/>
          <w:b/>
        </w:rPr>
      </w:pPr>
    </w:p>
    <w:p w14:paraId="1683E855" w14:textId="77777777" w:rsidR="00096865" w:rsidRPr="00995804" w:rsidRDefault="00955A1E" w:rsidP="00032D5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032D5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032D5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17BAB7E8" w:rsidR="00096865" w:rsidRPr="005114D0" w:rsidRDefault="000946A3"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4892">
        <w:rPr>
          <w:rFonts w:ascii="GHEA Grapalat" w:hAnsi="GHEA Grapalat"/>
          <w:sz w:val="24"/>
          <w:szCs w:val="24"/>
        </w:rPr>
        <w:t>запроса котировок</w:t>
      </w:r>
      <w:r w:rsidRPr="009044F1">
        <w:rPr>
          <w:rFonts w:ascii="GHEA Grapalat" w:hAnsi="GHEA Grapalat"/>
          <w:sz w:val="24"/>
          <w:szCs w:val="24"/>
        </w:rPr>
        <w:t>.</w:t>
      </w:r>
    </w:p>
    <w:p w14:paraId="2DAEAB8E" w14:textId="634F601B" w:rsidR="008B1605" w:rsidRPr="009044F1" w:rsidRDefault="00096865"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47074" w:rsidRPr="00FD37CF">
        <w:rPr>
          <w:rFonts w:ascii="GHEA Grapalat" w:hAnsi="GHEA Grapalat"/>
          <w:b/>
          <w:lang w:val="hy-AM"/>
        </w:rPr>
        <w:t>11:00</w:t>
      </w:r>
      <w:r w:rsidR="00601797" w:rsidRPr="00FD37CF">
        <w:rPr>
          <w:rFonts w:ascii="GHEA Grapalat" w:hAnsi="GHEA Grapalat"/>
          <w:b/>
          <w:lang w:val="hy-AM"/>
        </w:rPr>
        <w:t xml:space="preserve"> часов </w:t>
      </w:r>
      <w:r w:rsidR="00482ACC">
        <w:rPr>
          <w:rFonts w:ascii="GHEA Grapalat" w:hAnsi="GHEA Grapalat"/>
          <w:b/>
          <w:i/>
          <w:iCs/>
        </w:rPr>
        <w:t>05</w:t>
      </w:r>
      <w:r w:rsidR="00482ACC">
        <w:rPr>
          <w:rFonts w:ascii="GHEA Grapalat" w:hAnsi="GHEA Grapalat"/>
          <w:b/>
          <w:iCs/>
          <w:lang w:val="hy-AM"/>
        </w:rPr>
        <w:t>.</w:t>
      </w:r>
      <w:r w:rsidR="00482ACC">
        <w:rPr>
          <w:rFonts w:ascii="GHEA Grapalat" w:hAnsi="GHEA Grapalat"/>
          <w:b/>
          <w:i/>
          <w:iCs/>
        </w:rPr>
        <w:t>01</w:t>
      </w:r>
      <w:r w:rsidR="00482ACC">
        <w:rPr>
          <w:rFonts w:ascii="GHEA Grapalat" w:hAnsi="GHEA Grapalat"/>
          <w:b/>
          <w:iCs/>
          <w:lang w:val="hy-AM"/>
        </w:rPr>
        <w:t>.202</w:t>
      </w:r>
      <w:r w:rsidR="00482ACC">
        <w:rPr>
          <w:rFonts w:ascii="GHEA Grapalat" w:hAnsi="GHEA Grapalat"/>
          <w:b/>
          <w:i/>
          <w:iCs/>
        </w:rPr>
        <w:t>6</w:t>
      </w:r>
      <w:r w:rsidR="00482ACC" w:rsidRPr="009044F1">
        <w:rPr>
          <w:rFonts w:ascii="GHEA Grapalat" w:hAnsi="GHEA Grapalat"/>
          <w:sz w:val="24"/>
          <w:szCs w:val="24"/>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032D5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032D5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032D5D">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032D5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032D5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032D5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032D5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50DB19A" w:rsidR="006C3115" w:rsidRDefault="0062795D" w:rsidP="00032D5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7C0397" w:rsidRPr="00510159">
        <w:rPr>
          <w:rFonts w:ascii="GHEA Grapalat" w:hAnsi="GHEA Grapalat" w:cs="Sylfaen"/>
          <w:sz w:val="20"/>
          <w:lang w:val="hy-AM"/>
        </w:rPr>
        <w:t>3) обеспечение заявки- в форме наличных денег или банковской гарантии.</w:t>
      </w:r>
      <w:r w:rsidR="00485531" w:rsidRPr="00510159">
        <w:rPr>
          <w:rStyle w:val="FootnoteReference"/>
          <w:rFonts w:ascii="GHEA Grapalat" w:hAnsi="GHEA Grapalat"/>
        </w:rPr>
        <w:footnoteReference w:customMarkFollows="1" w:id="4"/>
        <w:t>8</w:t>
      </w:r>
    </w:p>
    <w:p w14:paraId="669FA25F" w14:textId="77777777" w:rsidR="000845F6" w:rsidRPr="009044F1" w:rsidRDefault="005F25EF" w:rsidP="00032D5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032D5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032D5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032D5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032D5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032D5D">
      <w:pPr>
        <w:pStyle w:val="norm"/>
        <w:widowControl w:val="0"/>
        <w:spacing w:line="240" w:lineRule="auto"/>
        <w:ind w:firstLine="0"/>
        <w:rPr>
          <w:rFonts w:ascii="GHEA Grapalat" w:hAnsi="GHEA Grapalat" w:cs="Sylfaen"/>
          <w:sz w:val="24"/>
          <w:szCs w:val="24"/>
        </w:rPr>
      </w:pPr>
    </w:p>
    <w:p w14:paraId="448029D7" w14:textId="77777777" w:rsidR="0049655D" w:rsidRDefault="00C90BCA" w:rsidP="00032D5D">
      <w:pPr>
        <w:rPr>
          <w:rFonts w:ascii="GHEA Grapalat" w:hAnsi="GHEA Grapalat"/>
          <w:b/>
        </w:rPr>
      </w:pPr>
      <w:r>
        <w:rPr>
          <w:rFonts w:ascii="GHEA Grapalat" w:hAnsi="GHEA Grapalat"/>
          <w:b/>
        </w:rPr>
        <w:t>-----------------------------</w:t>
      </w:r>
    </w:p>
    <w:p w14:paraId="03D207CF" w14:textId="77777777" w:rsidR="00C90BCA" w:rsidDel="00B2007E" w:rsidRDefault="00C90BCA" w:rsidP="00032D5D">
      <w:pPr>
        <w:widowControl w:val="0"/>
        <w:jc w:val="center"/>
        <w:rPr>
          <w:del w:id="4" w:author="Inesa Kocharyan" w:date="2022-03-25T12:10:00Z"/>
          <w:rFonts w:ascii="GHEA Grapalat" w:hAnsi="GHEA Grapalat"/>
          <w:b/>
        </w:rPr>
      </w:pPr>
    </w:p>
    <w:p w14:paraId="39BC9BF3" w14:textId="1FDA5014" w:rsidR="00700398" w:rsidRDefault="00700398" w:rsidP="00032D5D">
      <w:pPr>
        <w:rPr>
          <w:rFonts w:ascii="GHEA Grapalat" w:hAnsi="GHEA Grapalat"/>
          <w:b/>
        </w:rPr>
      </w:pPr>
    </w:p>
    <w:p w14:paraId="0A36F454" w14:textId="77777777" w:rsidR="006C0E3B" w:rsidRPr="00191DB4" w:rsidRDefault="006C0E3B" w:rsidP="00032D5D">
      <w:pPr>
        <w:jc w:val="center"/>
        <w:rPr>
          <w:rFonts w:ascii="GHEA Grapalat" w:hAnsi="GHEA Grapalat" w:cs="Arial"/>
          <w:b/>
        </w:rPr>
      </w:pPr>
      <w:r w:rsidRPr="00191DB4">
        <w:rPr>
          <w:rFonts w:ascii="GHEA Grapalat" w:hAnsi="GHEA Grapalat"/>
          <w:b/>
        </w:rPr>
        <w:t>5.ЦЕНОВОЕ ПРЕДЛОЖЕНИЕ ЗАЯВКИ</w:t>
      </w:r>
    </w:p>
    <w:p w14:paraId="7947E2E6" w14:textId="77777777" w:rsidR="006C0E3B" w:rsidRPr="00191DB4" w:rsidRDefault="006C0E3B" w:rsidP="00032D5D">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 xml:space="preserve">Предлагаемая цена помимо стоимости работ включает также расходы по части транспортировки, страхования, пошлин, налогов, иных платежей и не </w:t>
      </w:r>
      <w:r w:rsidRPr="00191DB4">
        <w:rPr>
          <w:rFonts w:ascii="GHEA Grapalat" w:hAnsi="GHEA Grapalat"/>
        </w:rPr>
        <w:lastRenderedPageBreak/>
        <w:t>может быть ниже их себестоимости. Расчет предлагаемой цены должен быть представлен в заявке, посредством системы.</w:t>
      </w:r>
    </w:p>
    <w:p w14:paraId="55D88E16"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6FCFB7A2"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EC4B34C" w14:textId="77777777" w:rsidR="006C0E3B" w:rsidRPr="001200A7" w:rsidRDefault="006C0E3B" w:rsidP="00032D5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B1F1E63"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3DD8325"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3FD11B6"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5E9D42D7"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21A1622"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DD002FF" w14:textId="77777777" w:rsidR="006C0E3B" w:rsidRPr="00191DB4" w:rsidRDefault="006C0E3B" w:rsidP="00032D5D">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400FD903"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3B0522E7"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18D77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070E475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9D2E7E2"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B16B3CD"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 xml:space="preserve">в суммах, заполненных буквами в графах ценового предложения, лумы </w:t>
      </w:r>
      <w:r w:rsidRPr="00191DB4">
        <w:rPr>
          <w:rFonts w:ascii="GHEA Grapalat" w:hAnsi="GHEA Grapalat"/>
          <w:sz w:val="24"/>
          <w:szCs w:val="24"/>
        </w:rPr>
        <w:lastRenderedPageBreak/>
        <w:t>указаны в цифрах.</w:t>
      </w:r>
    </w:p>
    <w:p w14:paraId="70FC8C1F"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032D5D">
      <w:pPr>
        <w:jc w:val="center"/>
        <w:rPr>
          <w:rFonts w:ascii="GHEA Grapalat" w:hAnsi="GHEA Grapalat"/>
          <w:b/>
        </w:rPr>
      </w:pPr>
    </w:p>
    <w:p w14:paraId="678321DC" w14:textId="77777777" w:rsidR="00096865" w:rsidRPr="00230D36" w:rsidRDefault="00220C7C" w:rsidP="00032D5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032D5D">
      <w:pPr>
        <w:jc w:val="center"/>
        <w:rPr>
          <w:rFonts w:ascii="GHEA Grapalat" w:hAnsi="GHEA Grapalat"/>
          <w:b/>
        </w:rPr>
      </w:pPr>
    </w:p>
    <w:p w14:paraId="7D88709A" w14:textId="77777777" w:rsidR="00096865" w:rsidRPr="00AA7117" w:rsidRDefault="00220C7C" w:rsidP="00032D5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032D5D">
      <w:pPr>
        <w:widowControl w:val="0"/>
        <w:ind w:firstLine="567"/>
        <w:jc w:val="center"/>
        <w:rPr>
          <w:rFonts w:ascii="GHEA Grapalat" w:hAnsi="GHEA Grapalat"/>
          <w:b/>
        </w:rPr>
      </w:pPr>
    </w:p>
    <w:p w14:paraId="78B1255C" w14:textId="77777777" w:rsidR="002626F7" w:rsidRDefault="002626F7" w:rsidP="00032D5D">
      <w:pPr>
        <w:rPr>
          <w:rFonts w:ascii="GHEA Grapalat" w:hAnsi="GHEA Grapalat" w:cs="Sylfaen"/>
        </w:rPr>
      </w:pPr>
    </w:p>
    <w:p w14:paraId="3EF3263E" w14:textId="77777777" w:rsidR="00096865" w:rsidRPr="009044F1" w:rsidRDefault="00E70FC4" w:rsidP="00032D5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455B86CF" w:rsidR="00096865" w:rsidRPr="009044F1" w:rsidRDefault="00FD2748" w:rsidP="00032D5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47074">
        <w:rPr>
          <w:rFonts w:ascii="GHEA Grapalat" w:hAnsi="GHEA Grapalat"/>
          <w:b/>
          <w:lang w:val="hy-AM"/>
        </w:rPr>
        <w:t>11:00</w:t>
      </w:r>
      <w:r w:rsidR="00601797" w:rsidRPr="00601797">
        <w:rPr>
          <w:rFonts w:ascii="GHEA Grapalat" w:hAnsi="GHEA Grapalat"/>
          <w:b/>
          <w:lang w:val="hy-AM"/>
        </w:rPr>
        <w:t xml:space="preserve"> часов </w:t>
      </w:r>
      <w:r w:rsidR="00FE0CF3">
        <w:rPr>
          <w:rFonts w:ascii="GHEA Grapalat" w:hAnsi="GHEA Grapalat"/>
          <w:b/>
        </w:rPr>
        <w:t xml:space="preserve">* </w:t>
      </w:r>
      <w:r w:rsidR="00482ACC" w:rsidRPr="00482ACC">
        <w:rPr>
          <w:rFonts w:ascii="GHEA Grapalat" w:hAnsi="GHEA Grapalat"/>
          <w:b/>
        </w:rPr>
        <w:t>05</w:t>
      </w:r>
      <w:r w:rsidR="00482ACC" w:rsidRPr="00482ACC">
        <w:rPr>
          <w:rFonts w:ascii="GHEA Grapalat" w:hAnsi="GHEA Grapalat"/>
          <w:b/>
          <w:lang w:val="hy-AM"/>
        </w:rPr>
        <w:t>.</w:t>
      </w:r>
      <w:r w:rsidR="00482ACC" w:rsidRPr="00482ACC">
        <w:rPr>
          <w:rFonts w:ascii="GHEA Grapalat" w:hAnsi="GHEA Grapalat"/>
          <w:b/>
        </w:rPr>
        <w:t>01</w:t>
      </w:r>
      <w:r w:rsidR="00482ACC" w:rsidRPr="00482ACC">
        <w:rPr>
          <w:rFonts w:ascii="GHEA Grapalat" w:hAnsi="GHEA Grapalat"/>
          <w:b/>
          <w:lang w:val="hy-AM"/>
        </w:rPr>
        <w:t>.202</w:t>
      </w:r>
      <w:r w:rsidR="00482ACC" w:rsidRPr="00482ACC">
        <w:rPr>
          <w:rFonts w:ascii="GHEA Grapalat" w:hAnsi="GHEA Grapalat"/>
          <w:b/>
        </w:rPr>
        <w:t>6</w:t>
      </w:r>
      <w:r w:rsidR="00482ACC" w:rsidRPr="009044F1">
        <w:rPr>
          <w:rFonts w:ascii="GHEA Grapalat" w:hAnsi="GHEA Grapalat"/>
          <w:sz w:val="24"/>
          <w:szCs w:val="24"/>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032D5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032D5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032D5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032D5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lastRenderedPageBreak/>
        <w:t xml:space="preserve">двадцати </w:t>
      </w:r>
      <w:r w:rsidR="009A796C" w:rsidRPr="009044F1">
        <w:rPr>
          <w:rFonts w:ascii="GHEA Grapalat" w:hAnsi="GHEA Grapalat"/>
        </w:rPr>
        <w:t>рабочих дней.</w:t>
      </w:r>
    </w:p>
    <w:p w14:paraId="68AFDAD6" w14:textId="77777777" w:rsidR="00ED6836" w:rsidRPr="009044F1" w:rsidRDefault="00745561" w:rsidP="00032D5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032D5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5"/>
        <w:t>11</w:t>
      </w:r>
      <w:r w:rsidR="00CE5812" w:rsidRPr="00CE5812">
        <w:rPr>
          <w:rFonts w:ascii="GHEA Grapalat" w:hAnsi="GHEA Grapalat"/>
        </w:rPr>
        <w:t>.</w:t>
      </w:r>
    </w:p>
    <w:p w14:paraId="41E7131E" w14:textId="77777777" w:rsidR="00716B45" w:rsidRPr="00186559" w:rsidRDefault="00716B45" w:rsidP="00716B4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C1622B"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xml:space="preserve">, и до истечения </w:t>
      </w:r>
      <w:r w:rsidRPr="009044F1">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032D5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032D5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032D5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A02C7F9" w14:textId="77777777" w:rsidR="00B554B3" w:rsidRDefault="00B554B3" w:rsidP="00B554B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3219E1">
        <w:rPr>
          <w:rFonts w:ascii="GHEA Grapalat" w:hAnsi="GHEA Grapalat"/>
          <w:sz w:val="24"/>
          <w:szCs w:val="24"/>
        </w:rPr>
        <w:t>,</w:t>
      </w:r>
      <w:r>
        <w:rPr>
          <w:rFonts w:ascii="GHEA Grapalat" w:hAnsi="GHEA Grapalat"/>
          <w:sz w:val="24"/>
          <w:szCs w:val="24"/>
          <w:lang w:val="hy-AM"/>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7BE47D1" w14:textId="77777777" w:rsidR="00B554B3" w:rsidRDefault="00B554B3" w:rsidP="00B554B3">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9D5E4C8" w14:textId="77777777" w:rsidR="00B554B3" w:rsidRPr="00BD363B" w:rsidRDefault="00B554B3" w:rsidP="00B554B3">
      <w:pPr>
        <w:pStyle w:val="norm"/>
        <w:widowControl w:val="0"/>
        <w:tabs>
          <w:tab w:val="left" w:pos="1134"/>
        </w:tabs>
        <w:spacing w:after="160" w:line="240" w:lineRule="auto"/>
        <w:ind w:firstLine="567"/>
        <w:rPr>
          <w:rFonts w:ascii="GHEA Grapalat" w:hAnsi="GHEA Grapalat"/>
          <w:sz w:val="24"/>
          <w:szCs w:val="24"/>
        </w:rPr>
      </w:pPr>
      <w:r w:rsidRPr="00BD363B">
        <w:rPr>
          <w:rFonts w:ascii="GHEA Grapalat" w:hAnsi="GHEA Grapalat"/>
          <w:sz w:val="24"/>
          <w:szCs w:val="24"/>
        </w:rPr>
        <w:lastRenderedPageBreak/>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CFEEACD" w14:textId="77777777" w:rsidR="00510159" w:rsidRPr="00510159" w:rsidRDefault="00510159" w:rsidP="00032D5D">
      <w:pPr>
        <w:pStyle w:val="norm"/>
        <w:widowControl w:val="0"/>
        <w:tabs>
          <w:tab w:val="left" w:pos="1276"/>
        </w:tabs>
        <w:spacing w:line="240" w:lineRule="auto"/>
        <w:ind w:firstLine="567"/>
        <w:rPr>
          <w:rFonts w:ascii="GHEA Grapalat" w:hAnsi="GHEA Grapalat"/>
          <w:sz w:val="24"/>
          <w:szCs w:val="24"/>
        </w:rPr>
      </w:pPr>
      <w:r w:rsidRPr="00510159">
        <w:rPr>
          <w:rFonts w:ascii="GHEA Grapalat" w:hAnsi="GHEA Grapalat"/>
          <w:sz w:val="24"/>
          <w:szCs w:val="24"/>
        </w:rPr>
        <w:t>8.10.</w:t>
      </w:r>
      <w:r w:rsidRPr="0051015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39B67CF" w14:textId="77777777" w:rsidR="00CE18BF" w:rsidRPr="00CE18BF"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0D82531E" w:rsidR="00D0526D" w:rsidRPr="00110330" w:rsidRDefault="001F5C79" w:rsidP="00032D5D">
      <w:pPr>
        <w:widowControl w:val="0"/>
        <w:tabs>
          <w:tab w:val="left" w:pos="1276"/>
        </w:tabs>
        <w:jc w:val="both"/>
        <w:rPr>
          <w:rFonts w:ascii="GHEA Grapalat" w:hAnsi="GHEA Grapalat"/>
          <w:color w:val="000000" w:themeColor="text1"/>
        </w:rPr>
      </w:pPr>
      <w:r>
        <w:rPr>
          <w:rFonts w:ascii="GHEA Grapalat" w:hAnsi="GHEA Grapalat"/>
          <w:lang w:val="hy-AM"/>
        </w:rPr>
        <w:t xml:space="preserve">       </w:t>
      </w:r>
      <w:r w:rsidR="008769B4"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w:t>
      </w:r>
      <w:r w:rsidR="00D0526D" w:rsidRPr="00110330">
        <w:rPr>
          <w:rFonts w:ascii="GHEA Grapalat" w:hAnsi="GHEA Grapalat"/>
        </w:rPr>
        <w:lastRenderedPageBreak/>
        <w:t xml:space="preserve">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032D5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C3EFBC1" w14:textId="77777777" w:rsidR="000B4F91" w:rsidRDefault="00AD5625" w:rsidP="000B4F91">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000B4F91">
        <w:rPr>
          <w:rFonts w:ascii="GHEA Grapalat" w:hAnsi="GHEA Grapalat" w:cs="Sylfaen"/>
          <w:color w:val="FF0000"/>
        </w:rPr>
        <w:t xml:space="preserve">          </w:t>
      </w:r>
      <w:r w:rsidR="000B4F91" w:rsidRPr="00793DC2">
        <w:rPr>
          <w:rFonts w:ascii="GHEA Grapalat" w:hAnsi="GHEA Grapalat" w:cs="Sylfaen"/>
        </w:rPr>
        <w:t xml:space="preserve">При этом, </w:t>
      </w:r>
    </w:p>
    <w:p w14:paraId="074CF196" w14:textId="77777777" w:rsidR="000B4F91" w:rsidRDefault="000B4F91" w:rsidP="000B4F91">
      <w:pPr>
        <w:widowControl w:val="0"/>
        <w:tabs>
          <w:tab w:val="left" w:pos="1134"/>
        </w:tabs>
        <w:ind w:left="-360"/>
        <w:jc w:val="both"/>
        <w:rPr>
          <w:rFonts w:ascii="GHEA Grapalat" w:hAnsi="GHEA Grapalat" w:cs="Sylfaen"/>
        </w:rPr>
      </w:pPr>
      <w:r>
        <w:rPr>
          <w:rFonts w:ascii="GHEA Grapalat" w:hAnsi="GHEA Grapalat" w:cs="Sylfaen"/>
          <w:lang w:val="hy-AM"/>
        </w:rPr>
        <w:t xml:space="preserve">- </w:t>
      </w:r>
      <w:r w:rsidRPr="00793DC2">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Pr>
          <w:rFonts w:ascii="GHEA Grapalat" w:hAnsi="GHEA Grapalat" w:cs="Sylfaen"/>
          <w:lang w:val="hy-AM"/>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w:t>
      </w:r>
      <w:r w:rsidRPr="00793DC2">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6A6922">
        <w:rPr>
          <w:rFonts w:ascii="GHEA Grapalat" w:hAnsi="GHEA Grapalat" w:cs="Sylfaen"/>
        </w:rPr>
        <w:t>,</w:t>
      </w:r>
      <w:r w:rsidRPr="004A296E">
        <w:rPr>
          <w:rFonts w:ascii="GHEA Grapalat" w:hAnsi="GHEA Grapalat" w:cs="Sylfaen"/>
        </w:rPr>
        <w:t xml:space="preserve"> </w:t>
      </w:r>
      <w:r w:rsidRPr="00793DC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DDCAC22" w14:textId="77777777" w:rsidR="000B4F91" w:rsidRPr="0046324D" w:rsidRDefault="000B4F91" w:rsidP="000B4F91">
      <w:pPr>
        <w:widowControl w:val="0"/>
        <w:tabs>
          <w:tab w:val="left" w:pos="0"/>
        </w:tabs>
        <w:ind w:left="-284"/>
        <w:jc w:val="both"/>
        <w:rPr>
          <w:rFonts w:ascii="GHEA Grapalat" w:hAnsi="GHEA Grapalat"/>
        </w:rPr>
      </w:pPr>
      <w:r w:rsidRPr="00C467C2">
        <w:rPr>
          <w:rFonts w:ascii="GHEA Grapalat" w:hAnsi="GHEA Grapalat" w:cs="Sylfaen"/>
        </w:rPr>
        <w:t xml:space="preserve">- </w:t>
      </w:r>
      <w:r w:rsidRPr="00C467C2">
        <w:rPr>
          <w:rFonts w:ascii="GHEA Grapalat" w:hAnsi="GHEA Grapalat"/>
          <w:lang w:val="en-US"/>
        </w:rPr>
        <w:t>o</w:t>
      </w:r>
      <w:r w:rsidRPr="00C467C2">
        <w:rPr>
          <w:rFonts w:ascii="GHEA Grapalat" w:hAnsi="GHEA Grapalat"/>
        </w:rPr>
        <w:t>бстоятельство, предусмотренное пунктом 8.9.1 части 1 настоящего приглашения, не считается нарушением обязательства, принятого в рамках процесса закупки.</w:t>
      </w:r>
    </w:p>
    <w:p w14:paraId="0F1FD1B6" w14:textId="77777777" w:rsidR="00A63D83" w:rsidRPr="009044F1" w:rsidRDefault="00A63D83" w:rsidP="00032D5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части 1 статьи 6 закона, после дня подачи заявки, то данная его заявка не </w:t>
      </w:r>
      <w:r w:rsidR="00A31DCA" w:rsidRPr="00A31DCA">
        <w:rPr>
          <w:rFonts w:ascii="GHEA Grapalat" w:hAnsi="GHEA Grapalat"/>
        </w:rPr>
        <w:lastRenderedPageBreak/>
        <w:t>подлежит отклонению</w:t>
      </w:r>
      <w:r w:rsidR="00A31DCA">
        <w:rPr>
          <w:rFonts w:ascii="GHEA Grapalat" w:hAnsi="GHEA Grapalat"/>
        </w:rPr>
        <w:t>.</w:t>
      </w:r>
    </w:p>
    <w:p w14:paraId="52BCDD00" w14:textId="77777777" w:rsidR="00A23E7B" w:rsidRDefault="00E64D24" w:rsidP="00032D5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032D5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032D5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032D5D">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032D5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032D5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 xml:space="preserve">На следующий рабочий день после окончания заседания по </w:t>
      </w:r>
      <w:r w:rsidRPr="009044F1">
        <w:rPr>
          <w:rFonts w:ascii="GHEA Grapalat" w:hAnsi="GHEA Grapalat"/>
          <w:sz w:val="24"/>
          <w:szCs w:val="24"/>
        </w:rPr>
        <w:lastRenderedPageBreak/>
        <w:t>определению отобранного участника секретарь комиссии:</w:t>
      </w:r>
    </w:p>
    <w:p w14:paraId="559C92AD" w14:textId="77777777" w:rsidR="00196487" w:rsidRPr="009044F1" w:rsidRDefault="00196487"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032D5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5338A06C" w:rsidR="00500780" w:rsidRDefault="00583092" w:rsidP="00032D5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Pr="00FD7958">
        <w:rPr>
          <w:rFonts w:ascii="GHEA Grapalat" w:hAnsi="GHEA Grapalat"/>
          <w:b/>
          <w:bCs/>
          <w:sz w:val="24"/>
          <w:szCs w:val="24"/>
        </w:rPr>
        <w:t>"</w:t>
      </w:r>
      <w:r w:rsidR="0005217C" w:rsidRPr="00FD7958">
        <w:rPr>
          <w:rFonts w:ascii="GHEA Grapalat" w:hAnsi="GHEA Grapalat"/>
          <w:b/>
          <w:bCs/>
          <w:sz w:val="24"/>
          <w:szCs w:val="24"/>
        </w:rPr>
        <w:t>10</w:t>
      </w:r>
      <w:r w:rsidRPr="00FD7958">
        <w:rPr>
          <w:rFonts w:ascii="GHEA Grapalat" w:hAnsi="GHEA Grapalat"/>
          <w:b/>
          <w:bCs/>
          <w:sz w:val="24"/>
          <w:szCs w:val="24"/>
        </w:rPr>
        <w:t>"</w:t>
      </w:r>
      <w:r w:rsidRPr="009044F1">
        <w:rPr>
          <w:rFonts w:ascii="GHEA Grapalat" w:hAnsi="GHEA Grapalat"/>
          <w:sz w:val="24"/>
          <w:szCs w:val="24"/>
        </w:rPr>
        <w:t xml:space="preserve">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032D5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032D5D">
      <w:pPr>
        <w:widowControl w:val="0"/>
        <w:jc w:val="center"/>
        <w:rPr>
          <w:rFonts w:ascii="GHEA Grapalat" w:hAnsi="GHEA Grapalat"/>
          <w:b/>
        </w:rPr>
      </w:pPr>
    </w:p>
    <w:p w14:paraId="21C8BADE" w14:textId="77777777" w:rsidR="000313A6" w:rsidRDefault="00AA0AD8" w:rsidP="00032D5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032D5D">
      <w:pPr>
        <w:widowControl w:val="0"/>
        <w:jc w:val="center"/>
        <w:rPr>
          <w:rFonts w:ascii="GHEA Grapalat" w:hAnsi="GHEA Grapalat" w:cs="Arial"/>
          <w:b/>
          <w:iCs/>
        </w:rPr>
      </w:pPr>
    </w:p>
    <w:p w14:paraId="4FC7EE06"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 xml:space="preserve">В день отправки отобранному участнику извещения заказчика о заключении договора секретарь комиссии посредством системы направляет на </w:t>
      </w:r>
      <w:r w:rsidRPr="009044F1">
        <w:rPr>
          <w:rFonts w:ascii="GHEA Grapalat" w:hAnsi="GHEA Grapalat"/>
        </w:rPr>
        <w:lastRenderedPageBreak/>
        <w:t>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032D5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032D5D">
      <w:pPr>
        <w:widowControl w:val="0"/>
        <w:jc w:val="center"/>
        <w:rPr>
          <w:rFonts w:ascii="GHEA Grapalat" w:hAnsi="GHEA Grapalat"/>
          <w:b/>
        </w:rPr>
      </w:pPr>
    </w:p>
    <w:p w14:paraId="3D5820A6" w14:textId="77777777" w:rsidR="00546AA0" w:rsidRDefault="00030D40" w:rsidP="00032D5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3ED664F8" w:rsidR="00096865" w:rsidRDefault="003747F2" w:rsidP="00032D5D">
      <w:pPr>
        <w:widowControl w:val="0"/>
        <w:tabs>
          <w:tab w:val="left" w:pos="1276"/>
        </w:tabs>
        <w:ind w:firstLine="142"/>
        <w:jc w:val="both"/>
        <w:rPr>
          <w:rFonts w:ascii="GHEA Grapalat" w:hAnsi="GHEA Grapalat"/>
        </w:rPr>
      </w:pPr>
      <w:r>
        <w:rPr>
          <w:rFonts w:ascii="GHEA Grapalat" w:hAnsi="GHEA Grapalat"/>
          <w:lang w:val="hy-AM"/>
        </w:rPr>
        <w:t xml:space="preserve">     </w:t>
      </w:r>
      <w:r w:rsidR="00030D40"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0CD2F45F" w:rsidR="003F24FF" w:rsidRPr="00572A57" w:rsidRDefault="00A6609C" w:rsidP="00032D5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AD471E" w:rsidRPr="00AD471E">
        <w:rPr>
          <w:rFonts w:ascii="GHEA Grapalat" w:hAnsi="GHEA Grapalat"/>
          <w:b/>
          <w:bCs/>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4811C0">
        <w:rPr>
          <w:rFonts w:ascii="GHEA Grapalat" w:hAnsi="GHEA Grapalat"/>
        </w:rPr>
        <w:t>О</w:t>
      </w:r>
      <w:r w:rsidR="004811C0" w:rsidRPr="001647D2">
        <w:rPr>
          <w:rFonts w:ascii="GHEA Grapalat" w:hAnsi="GHEA Grapalat"/>
        </w:rPr>
        <w:t xml:space="preserve">беспечение </w:t>
      </w:r>
      <w:r w:rsidR="004811C0">
        <w:rPr>
          <w:rFonts w:ascii="GHEA Grapalat" w:hAnsi="GHEA Grapalat"/>
        </w:rPr>
        <w:t>к</w:t>
      </w:r>
      <w:r w:rsidR="004811C0" w:rsidRPr="001647D2">
        <w:rPr>
          <w:rFonts w:ascii="GHEA Grapalat" w:hAnsi="GHEA Grapalat"/>
        </w:rPr>
        <w:t>валификаци</w:t>
      </w:r>
      <w:r w:rsidR="004811C0">
        <w:rPr>
          <w:rFonts w:ascii="GHEA Grapalat" w:hAnsi="GHEA Grapalat"/>
        </w:rPr>
        <w:t>и</w:t>
      </w:r>
      <w:r w:rsidR="004811C0" w:rsidRPr="001647D2">
        <w:rPr>
          <w:rFonts w:ascii="GHEA Grapalat" w:hAnsi="GHEA Grapalat"/>
        </w:rPr>
        <w:t xml:space="preserve"> представляется в </w:t>
      </w:r>
      <w:r w:rsidR="004811C0">
        <w:rPr>
          <w:rFonts w:ascii="GHEA Grapalat" w:hAnsi="GHEA Grapalat"/>
        </w:rPr>
        <w:t>виде</w:t>
      </w:r>
      <w:r w:rsidR="004811C0" w:rsidRPr="001647D2">
        <w:rPr>
          <w:rFonts w:ascii="GHEA Grapalat" w:hAnsi="GHEA Grapalat"/>
        </w:rPr>
        <w:t xml:space="preserve"> </w:t>
      </w:r>
      <w:r w:rsidR="004811C0">
        <w:rPr>
          <w:rFonts w:ascii="GHEA Grapalat" w:hAnsi="GHEA Grapalat"/>
        </w:rPr>
        <w:t>соглашения о неустойке</w:t>
      </w:r>
      <w:r w:rsidR="004811C0" w:rsidRPr="00174059">
        <w:rPr>
          <w:rFonts w:ascii="GHEA Grapalat" w:hAnsi="GHEA Grapalat"/>
        </w:rPr>
        <w:t xml:space="preserve"> (приложение 4. 2) или наличных денег</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C20FB2">
        <w:rPr>
          <w:rFonts w:ascii="GHEA Grapalat" w:hAnsi="GHEA Grapalat"/>
        </w:rPr>
        <w:t>2</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032D5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w:t>
      </w:r>
      <w:r w:rsidR="00FF5CA9">
        <w:rPr>
          <w:rFonts w:ascii="GHEA Grapalat" w:hAnsi="GHEA Grapalat"/>
        </w:rPr>
        <w:lastRenderedPageBreak/>
        <w:t xml:space="preserve">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032D5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110C2D0" w14:textId="77777777" w:rsidR="00B73109" w:rsidRDefault="00B73109" w:rsidP="00032D5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032D5D">
      <w:pPr>
        <w:rPr>
          <w:rFonts w:ascii="GHEA Grapalat" w:hAnsi="GHEA Grapalat"/>
        </w:rPr>
      </w:pPr>
    </w:p>
    <w:p w14:paraId="6B5EE8EE" w14:textId="77777777" w:rsidR="00CE75A2" w:rsidRDefault="00CE75A2" w:rsidP="00032D5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032D5D">
      <w:pPr>
        <w:pStyle w:val="FootnoteText"/>
        <w:jc w:val="both"/>
        <w:rPr>
          <w:ins w:id="8" w:author="Inesa Kocharyan" w:date="2022-05-27T11:21:00Z"/>
          <w:rFonts w:asciiTheme="minorHAnsi" w:hAnsiTheme="minorHAnsi"/>
          <w:i/>
        </w:rPr>
      </w:pPr>
    </w:p>
    <w:p w14:paraId="67CA32F3" w14:textId="77777777" w:rsidR="00CE75A2" w:rsidRPr="00CE75A2" w:rsidRDefault="00CE75A2" w:rsidP="00032D5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032D5D">
      <w:pPr>
        <w:widowControl w:val="0"/>
        <w:tabs>
          <w:tab w:val="left" w:pos="1276"/>
        </w:tabs>
        <w:ind w:firstLine="567"/>
        <w:jc w:val="both"/>
        <w:rPr>
          <w:rFonts w:ascii="GHEA Grapalat" w:hAnsi="GHEA Grapalat"/>
        </w:rPr>
      </w:pPr>
    </w:p>
    <w:p w14:paraId="4F48C68D" w14:textId="77777777" w:rsidR="00B73109" w:rsidRDefault="00B73109" w:rsidP="00032D5D">
      <w:pPr>
        <w:widowControl w:val="0"/>
        <w:tabs>
          <w:tab w:val="left" w:pos="1276"/>
        </w:tabs>
        <w:ind w:firstLine="567"/>
        <w:jc w:val="both"/>
        <w:rPr>
          <w:rFonts w:ascii="GHEA Grapalat" w:hAnsi="GHEA Grapalat"/>
        </w:rPr>
      </w:pPr>
    </w:p>
    <w:p w14:paraId="35F5F979" w14:textId="77777777" w:rsidR="00B73109" w:rsidRDefault="00B73109" w:rsidP="00032D5D">
      <w:pPr>
        <w:rPr>
          <w:rFonts w:ascii="GHEA Grapalat" w:hAnsi="GHEA Grapalat"/>
        </w:rPr>
      </w:pPr>
      <w:r>
        <w:rPr>
          <w:rFonts w:ascii="GHEA Grapalat" w:hAnsi="GHEA Grapalat"/>
        </w:rPr>
        <w:br w:type="page"/>
      </w:r>
    </w:p>
    <w:p w14:paraId="3870602A" w14:textId="77777777" w:rsidR="0035631F" w:rsidRDefault="005B796C" w:rsidP="00032D5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6"/>
        <w:t>13</w:t>
      </w:r>
      <w:r w:rsidR="00A6609C" w:rsidRPr="0054287C">
        <w:rPr>
          <w:rFonts w:ascii="GHEA Grapalat" w:hAnsi="GHEA Grapalat"/>
        </w:rPr>
        <w:t xml:space="preserve"> </w:t>
      </w:r>
    </w:p>
    <w:p w14:paraId="4A25F07E" w14:textId="77777777" w:rsidR="00816B3C" w:rsidRPr="0001217D" w:rsidRDefault="00816B3C" w:rsidP="00032D5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032D5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032D5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7"/>
        <w:t>14</w:t>
      </w:r>
      <w:r w:rsidR="00375E5E" w:rsidRPr="001775FE">
        <w:rPr>
          <w:rFonts w:ascii="GHEA Grapalat" w:hAnsi="GHEA Grapalat"/>
        </w:rPr>
        <w:t>.</w:t>
      </w:r>
    </w:p>
    <w:p w14:paraId="5187B554" w14:textId="77777777" w:rsidR="00275C43" w:rsidRDefault="0058395E" w:rsidP="00032D5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032D5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032D5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032D5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w:t>
      </w:r>
      <w:r w:rsidR="0076763C" w:rsidRPr="009044F1">
        <w:rPr>
          <w:rFonts w:ascii="GHEA Grapalat" w:hAnsi="GHEA Grapalat"/>
        </w:rPr>
        <w:lastRenderedPageBreak/>
        <w:t>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032D5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032D5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032D5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DABFFD3" w14:textId="77777777" w:rsidR="00510159" w:rsidRPr="00510159" w:rsidRDefault="00510159" w:rsidP="00032D5D">
      <w:pPr>
        <w:widowControl w:val="0"/>
        <w:tabs>
          <w:tab w:val="left" w:pos="1134"/>
        </w:tabs>
        <w:ind w:firstLine="567"/>
        <w:jc w:val="both"/>
        <w:rPr>
          <w:rFonts w:ascii="GHEA Grapalat" w:hAnsi="GHEA Grapalat"/>
        </w:rPr>
      </w:pPr>
      <w:r w:rsidRPr="00510159">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510159">
        <w:rPr>
          <w:rFonts w:ascii="GHEA Grapalat" w:hAnsi="GHEA Grapalat"/>
          <w:lang w:val="hy-AM"/>
        </w:rPr>
        <w:t>-</w:t>
      </w:r>
      <w:r w:rsidRPr="00510159">
        <w:rPr>
          <w:rFonts w:ascii="GHEA Grapalat" w:hAnsi="GHEA Grapalat"/>
        </w:rPr>
        <w:t xml:space="preserve"> Министерству Финансов РА</w:t>
      </w:r>
      <w:r w:rsidRPr="00510159">
        <w:rPr>
          <w:rFonts w:ascii="GHEA Grapalat" w:hAnsi="GHEA Grapalat"/>
          <w:lang w:val="hy-AM"/>
        </w:rPr>
        <w:t>,</w:t>
      </w:r>
      <w:r w:rsidRPr="00510159">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3A8205F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lang w:val="hy-AM"/>
        </w:rPr>
        <w:t xml:space="preserve">       </w:t>
      </w:r>
      <w:r w:rsidRPr="00510159">
        <w:rPr>
          <w:rFonts w:ascii="GHEA Grapalat" w:hAnsi="GHEA Grapalat"/>
        </w:rPr>
        <w:t xml:space="preserve">10.8 </w:t>
      </w:r>
      <w:r w:rsidRPr="00510159">
        <w:rPr>
          <w:rFonts w:ascii="GHEA Grapalat" w:hAnsi="GHEA Grapalat" w:hint="eastAsia"/>
        </w:rPr>
        <w:t>О</w:t>
      </w:r>
      <w:r w:rsidRPr="00510159">
        <w:rPr>
          <w:rFonts w:ascii="GHEA Grapalat" w:hAnsi="GHEA Grapalat"/>
        </w:rPr>
        <w:t xml:space="preserve"> </w:t>
      </w:r>
      <w:r w:rsidRPr="00510159">
        <w:rPr>
          <w:rFonts w:ascii="GHEA Grapalat" w:hAnsi="GHEA Grapalat" w:hint="eastAsia"/>
        </w:rPr>
        <w:t>возврате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договора</w:t>
      </w:r>
      <w:r w:rsidRPr="00510159">
        <w:rPr>
          <w:rFonts w:ascii="GHEA Grapalat" w:hAnsi="GHEA Grapalat"/>
        </w:rPr>
        <w:t xml:space="preserve"> </w:t>
      </w:r>
      <w:r w:rsidRPr="00510159">
        <w:rPr>
          <w:rFonts w:ascii="GHEA Grapalat" w:hAnsi="GHEA Grapalat" w:hint="eastAsia"/>
        </w:rPr>
        <w:t>и</w:t>
      </w:r>
      <w:r w:rsidRPr="00510159">
        <w:rPr>
          <w:rFonts w:ascii="GHEA Grapalat" w:hAnsi="GHEA Grapalat"/>
        </w:rPr>
        <w:t>/</w:t>
      </w:r>
      <w:r w:rsidRPr="00510159">
        <w:rPr>
          <w:rFonts w:ascii="GHEA Grapalat" w:hAnsi="GHEA Grapalat" w:hint="eastAsia"/>
        </w:rPr>
        <w:t>или</w:t>
      </w:r>
      <w:r w:rsidRPr="00510159">
        <w:rPr>
          <w:rFonts w:ascii="GHEA Grapalat" w:hAnsi="GHEA Grapalat"/>
        </w:rPr>
        <w:t xml:space="preserve"> </w:t>
      </w:r>
      <w:r w:rsidRPr="00510159">
        <w:rPr>
          <w:rFonts w:ascii="GHEA Grapalat" w:hAnsi="GHEA Grapalat" w:hint="eastAsia"/>
        </w:rPr>
        <w:t>квалификации</w:t>
      </w:r>
      <w:r w:rsidRPr="00510159">
        <w:rPr>
          <w:rFonts w:ascii="GHEA Grapalat" w:hAnsi="GHEA Grapalat"/>
        </w:rPr>
        <w:t xml:space="preserve"> </w:t>
      </w:r>
      <w:r w:rsidRPr="00510159">
        <w:rPr>
          <w:rFonts w:ascii="GHEA Grapalat" w:hAnsi="GHEA Grapalat" w:hint="eastAsia"/>
        </w:rPr>
        <w:t>руководитель</w:t>
      </w:r>
      <w:r w:rsidRPr="00510159">
        <w:rPr>
          <w:rFonts w:ascii="GHEA Grapalat" w:hAnsi="GHEA Grapalat"/>
        </w:rPr>
        <w:t xml:space="preserve"> </w:t>
      </w:r>
      <w:r w:rsidRPr="00510159">
        <w:rPr>
          <w:rFonts w:ascii="GHEA Grapalat" w:hAnsi="GHEA Grapalat" w:hint="eastAsia"/>
        </w:rPr>
        <w:t>заказчика</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письменной</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течение</w:t>
      </w:r>
      <w:r w:rsidRPr="00510159">
        <w:rPr>
          <w:rFonts w:ascii="GHEA Grapalat" w:hAnsi="GHEA Grapalat"/>
        </w:rPr>
        <w:t xml:space="preserve"> </w:t>
      </w:r>
      <w:r w:rsidRPr="00510159">
        <w:rPr>
          <w:rFonts w:ascii="GHEA Grapalat" w:hAnsi="GHEA Grapalat" w:hint="eastAsia"/>
        </w:rPr>
        <w:t>пяти</w:t>
      </w:r>
      <w:r w:rsidRPr="00510159">
        <w:rPr>
          <w:rFonts w:ascii="GHEA Grapalat" w:hAnsi="GHEA Grapalat"/>
        </w:rPr>
        <w:t xml:space="preserve"> </w:t>
      </w:r>
      <w:r w:rsidRPr="00510159">
        <w:rPr>
          <w:rFonts w:ascii="GHEA Grapalat" w:hAnsi="GHEA Grapalat" w:hint="eastAsia"/>
        </w:rPr>
        <w:t>рабочих</w:t>
      </w:r>
      <w:r w:rsidRPr="00510159">
        <w:rPr>
          <w:rFonts w:ascii="GHEA Grapalat" w:hAnsi="GHEA Grapalat"/>
        </w:rPr>
        <w:t xml:space="preserve"> </w:t>
      </w:r>
      <w:r w:rsidRPr="00510159">
        <w:rPr>
          <w:rFonts w:ascii="GHEA Grapalat" w:hAnsi="GHEA Grapalat" w:hint="eastAsia"/>
        </w:rPr>
        <w:t>дней</w:t>
      </w:r>
      <w:r w:rsidRPr="00510159">
        <w:rPr>
          <w:rFonts w:ascii="GHEA Grapalat" w:hAnsi="GHEA Grapalat"/>
        </w:rPr>
        <w:t xml:space="preserve">, </w:t>
      </w:r>
      <w:r w:rsidRPr="00510159">
        <w:rPr>
          <w:rFonts w:ascii="GHEA Grapalat" w:hAnsi="GHEA Grapalat" w:hint="eastAsia"/>
        </w:rPr>
        <w:t>следующих</w:t>
      </w:r>
      <w:r w:rsidRPr="00510159">
        <w:rPr>
          <w:rFonts w:ascii="GHEA Grapalat" w:hAnsi="GHEA Grapalat"/>
        </w:rPr>
        <w:t xml:space="preserve"> </w:t>
      </w:r>
      <w:r w:rsidRPr="00510159">
        <w:rPr>
          <w:rFonts w:ascii="GHEA Grapalat" w:hAnsi="GHEA Grapalat" w:hint="eastAsia"/>
        </w:rPr>
        <w:t>за</w:t>
      </w:r>
      <w:r w:rsidRPr="00510159">
        <w:rPr>
          <w:rFonts w:ascii="GHEA Grapalat" w:hAnsi="GHEA Grapalat"/>
        </w:rPr>
        <w:t xml:space="preserve"> днем возникновения основания возврата обеспечения</w:t>
      </w:r>
      <w:r w:rsidRPr="00510159" w:rsidDel="00960F8B">
        <w:rPr>
          <w:rFonts w:ascii="GHEA Grapalat" w:hAnsi="GHEA Grapalat"/>
        </w:rPr>
        <w:t xml:space="preserve"> </w:t>
      </w:r>
      <w:r w:rsidRPr="00510159">
        <w:rPr>
          <w:rFonts w:ascii="GHEA Grapalat" w:hAnsi="GHEA Grapalat"/>
        </w:rPr>
        <w:t>уведомляет;</w:t>
      </w:r>
    </w:p>
    <w:p w14:paraId="292C8790"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w:t>
      </w:r>
      <w:r w:rsidRPr="00510159">
        <w:rPr>
          <w:rFonts w:ascii="GHEA Grapalat" w:hAnsi="GHEA Grapalat"/>
        </w:rPr>
        <w:t>ного</w:t>
      </w:r>
      <w:r w:rsidRPr="00510159">
        <w:rPr>
          <w:rFonts w:ascii="GHEA Grapalat" w:hAnsi="GHEA Grapalat" w:hint="eastAsia"/>
        </w:rPr>
        <w:t xml:space="preserve"> в</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наличных денег - </w:t>
      </w:r>
      <w:r w:rsidRPr="00510159">
        <w:rPr>
          <w:rFonts w:ascii="GHEA Grapalat" w:hAnsi="GHEA Grapalat" w:hint="eastAsia"/>
        </w:rPr>
        <w:t>Министерство</w:t>
      </w:r>
      <w:r w:rsidRPr="00510159">
        <w:rPr>
          <w:rFonts w:ascii="GHEA Grapalat" w:hAnsi="GHEA Grapalat"/>
        </w:rPr>
        <w:t xml:space="preserve"> </w:t>
      </w:r>
      <w:r w:rsidRPr="00510159">
        <w:rPr>
          <w:rFonts w:ascii="GHEA Grapalat" w:hAnsi="GHEA Grapalat" w:hint="eastAsia"/>
        </w:rPr>
        <w:t>финансов</w:t>
      </w:r>
      <w:r w:rsidRPr="00510159">
        <w:rPr>
          <w:rFonts w:ascii="GHEA Grapalat" w:hAnsi="GHEA Grapalat"/>
        </w:rPr>
        <w:t xml:space="preserve"> </w:t>
      </w:r>
      <w:r w:rsidRPr="00510159">
        <w:rPr>
          <w:rFonts w:ascii="GHEA Grapalat" w:hAnsi="GHEA Grapalat" w:hint="eastAsia"/>
        </w:rPr>
        <w:t>РА</w:t>
      </w:r>
      <w:r w:rsidRPr="00510159">
        <w:rPr>
          <w:rFonts w:ascii="GHEA Grapalat" w:hAnsi="GHEA Grapalat"/>
        </w:rPr>
        <w:t xml:space="preserve"> </w:t>
      </w:r>
      <w:r w:rsidRPr="00510159">
        <w:rPr>
          <w:rFonts w:ascii="GHEA Grapalat" w:hAnsi="GHEA Grapalat" w:hint="eastAsia"/>
        </w:rPr>
        <w:t>с</w:t>
      </w:r>
      <w:r w:rsidRPr="00510159">
        <w:rPr>
          <w:rFonts w:ascii="GHEA Grapalat" w:hAnsi="GHEA Grapalat"/>
        </w:rPr>
        <w:t xml:space="preserve"> </w:t>
      </w:r>
      <w:r w:rsidRPr="00510159">
        <w:rPr>
          <w:rFonts w:ascii="GHEA Grapalat" w:hAnsi="GHEA Grapalat" w:hint="eastAsia"/>
        </w:rPr>
        <w:t>приложением</w:t>
      </w:r>
      <w:r w:rsidRPr="00510159">
        <w:rPr>
          <w:rFonts w:ascii="GHEA Grapalat" w:hAnsi="GHEA Grapalat"/>
        </w:rPr>
        <w:t xml:space="preserve"> </w:t>
      </w:r>
      <w:r w:rsidRPr="00510159">
        <w:rPr>
          <w:rFonts w:ascii="GHEA Grapalat" w:hAnsi="GHEA Grapalat" w:hint="eastAsia"/>
        </w:rPr>
        <w:t>копии</w:t>
      </w:r>
      <w:r w:rsidRPr="00510159">
        <w:rPr>
          <w:rFonts w:ascii="GHEA Grapalat" w:hAnsi="GHEA Grapalat"/>
        </w:rPr>
        <w:t xml:space="preserve"> представленного в заявке </w:t>
      </w:r>
      <w:r w:rsidRPr="00510159">
        <w:rPr>
          <w:rFonts w:ascii="GHEA Grapalat" w:hAnsi="GHEA Grapalat" w:hint="eastAsia"/>
        </w:rPr>
        <w:t>документа</w:t>
      </w:r>
      <w:r w:rsidRPr="00510159">
        <w:rPr>
          <w:rFonts w:ascii="GHEA Grapalat" w:hAnsi="GHEA Grapalat"/>
        </w:rPr>
        <w:t xml:space="preserve">, </w:t>
      </w:r>
      <w:r w:rsidRPr="00510159">
        <w:rPr>
          <w:rFonts w:ascii="GHEA Grapalat" w:hAnsi="GHEA Grapalat" w:hint="eastAsia"/>
        </w:rPr>
        <w:t>об</w:t>
      </w:r>
      <w:r w:rsidRPr="00510159">
        <w:rPr>
          <w:rFonts w:ascii="GHEA Grapalat" w:hAnsi="GHEA Grapalat"/>
        </w:rPr>
        <w:t xml:space="preserve"> </w:t>
      </w:r>
      <w:r w:rsidRPr="00510159">
        <w:rPr>
          <w:rFonts w:ascii="GHEA Grapalat" w:hAnsi="GHEA Grapalat" w:hint="eastAsia"/>
        </w:rPr>
        <w:t>обосновании</w:t>
      </w:r>
      <w:r w:rsidRPr="00510159">
        <w:rPr>
          <w:rFonts w:ascii="GHEA Grapalat" w:hAnsi="GHEA Grapalat"/>
        </w:rPr>
        <w:t xml:space="preserve"> </w:t>
      </w:r>
      <w:r w:rsidRPr="00510159">
        <w:rPr>
          <w:rFonts w:ascii="GHEA Grapalat" w:hAnsi="GHEA Grapalat" w:hint="eastAsia"/>
        </w:rPr>
        <w:t>платежа</w:t>
      </w:r>
      <w:r w:rsidRPr="00510159">
        <w:rPr>
          <w:rFonts w:ascii="GHEA Grapalat" w:hAnsi="GHEA Grapalat"/>
        </w:rPr>
        <w:t>,</w:t>
      </w:r>
    </w:p>
    <w:p w14:paraId="2C59722F"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w:t>
      </w:r>
      <w:r w:rsidRPr="00510159">
        <w:rPr>
          <w:rFonts w:ascii="GHEA Grapalat" w:hAnsi="GHEA Grapalat" w:hint="eastAsia"/>
        </w:rPr>
        <w:t>банковской</w:t>
      </w:r>
      <w:r w:rsidRPr="00510159">
        <w:rPr>
          <w:rFonts w:ascii="GHEA Grapalat" w:hAnsi="GHEA Grapalat"/>
        </w:rPr>
        <w:t xml:space="preserve"> </w:t>
      </w:r>
      <w:r w:rsidRPr="00510159">
        <w:rPr>
          <w:rFonts w:ascii="GHEA Grapalat" w:hAnsi="GHEA Grapalat" w:hint="eastAsia"/>
        </w:rPr>
        <w:t>гарантии</w:t>
      </w:r>
      <w:r w:rsidRPr="00510159">
        <w:rPr>
          <w:rFonts w:ascii="GHEA Grapalat" w:hAnsi="GHEA Grapalat"/>
        </w:rPr>
        <w:t xml:space="preserve">- </w:t>
      </w:r>
      <w:r w:rsidRPr="00510159">
        <w:rPr>
          <w:rFonts w:ascii="GHEA Grapalat" w:hAnsi="GHEA Grapalat" w:hint="eastAsia"/>
        </w:rPr>
        <w:t>банк</w:t>
      </w:r>
      <w:r w:rsidRPr="00510159">
        <w:rPr>
          <w:rFonts w:ascii="GHEA Grapalat" w:hAnsi="GHEA Grapalat"/>
        </w:rPr>
        <w:t xml:space="preserve">, </w:t>
      </w:r>
      <w:r w:rsidRPr="00510159">
        <w:rPr>
          <w:rFonts w:ascii="GHEA Grapalat" w:hAnsi="GHEA Grapalat" w:hint="eastAsia"/>
        </w:rPr>
        <w:t>выдавший</w:t>
      </w:r>
      <w:r w:rsidRPr="00510159">
        <w:rPr>
          <w:rFonts w:ascii="GHEA Grapalat" w:hAnsi="GHEA Grapalat"/>
        </w:rPr>
        <w:t xml:space="preserve"> </w:t>
      </w:r>
      <w:r w:rsidRPr="00510159">
        <w:rPr>
          <w:rFonts w:ascii="GHEA Grapalat" w:hAnsi="GHEA Grapalat" w:hint="eastAsia"/>
        </w:rPr>
        <w:t>гарантию</w:t>
      </w:r>
      <w:r w:rsidRPr="00510159">
        <w:rPr>
          <w:rFonts w:ascii="GHEA Grapalat" w:hAnsi="GHEA Grapalat"/>
        </w:rPr>
        <w:t>;</w:t>
      </w:r>
    </w:p>
    <w:p w14:paraId="7E7E4AD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соглашения о неустойке - </w:t>
      </w:r>
      <w:r w:rsidRPr="00510159">
        <w:rPr>
          <w:rFonts w:ascii="GHEA Grapalat" w:hAnsi="GHEA Grapalat" w:hint="eastAsia"/>
        </w:rPr>
        <w:t>представивше</w:t>
      </w:r>
      <w:r w:rsidRPr="00510159">
        <w:rPr>
          <w:rFonts w:ascii="GHEA Grapalat" w:hAnsi="GHEA Grapalat"/>
        </w:rPr>
        <w:t>го его участника.</w:t>
      </w:r>
    </w:p>
    <w:p w14:paraId="3A184502" w14:textId="77777777" w:rsidR="003E194D" w:rsidRPr="00A9038F" w:rsidRDefault="003E194D" w:rsidP="00032D5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032D5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032D5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032D5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9044F1">
        <w:rPr>
          <w:rFonts w:ascii="GHEA Grapalat" w:hAnsi="GHEA Grapalat"/>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8"/>
        <w:t>15</w:t>
      </w:r>
      <w:r w:rsidRPr="009044F1">
        <w:rPr>
          <w:rFonts w:ascii="GHEA Grapalat" w:hAnsi="GHEA Grapalat"/>
        </w:rPr>
        <w:t>.</w:t>
      </w:r>
    </w:p>
    <w:p w14:paraId="30AECE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032D5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032D5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032D5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032D5D">
      <w:pPr>
        <w:widowControl w:val="0"/>
        <w:ind w:left="567" w:right="565"/>
        <w:jc w:val="center"/>
        <w:rPr>
          <w:rFonts w:ascii="GHEA Grapalat" w:hAnsi="GHEA Grapalat"/>
          <w:b/>
        </w:rPr>
      </w:pPr>
    </w:p>
    <w:p w14:paraId="786856DC" w14:textId="77777777" w:rsidR="00096865" w:rsidRPr="009044F1" w:rsidRDefault="008D5016" w:rsidP="00032D5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032D5D">
      <w:pPr>
        <w:widowControl w:val="0"/>
        <w:ind w:firstLine="567"/>
        <w:jc w:val="both"/>
        <w:rPr>
          <w:rFonts w:ascii="GHEA Grapalat" w:hAnsi="GHEA Grapalat"/>
        </w:rPr>
      </w:pPr>
    </w:p>
    <w:p w14:paraId="056664C3" w14:textId="77777777" w:rsidR="00023AFA" w:rsidRPr="00216702" w:rsidRDefault="00023AFA" w:rsidP="00032D5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032D5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032D5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032D5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032D5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057A676B" w:rsidR="00023AFA" w:rsidRPr="00570BBD" w:rsidRDefault="00023AFA" w:rsidP="00032D5D">
      <w:pPr>
        <w:jc w:val="both"/>
        <w:rPr>
          <w:rFonts w:ascii="GHEA Grapalat" w:hAnsi="GHEA Grapalat"/>
        </w:rPr>
      </w:pPr>
      <w:r>
        <w:rPr>
          <w:rFonts w:ascii="GHEA Grapalat" w:hAnsi="GHEA Grapalat"/>
        </w:rPr>
        <w:t xml:space="preserve">       </w:t>
      </w:r>
      <w:r w:rsidR="00B53650">
        <w:rPr>
          <w:rFonts w:ascii="GHEA Grapalat" w:hAnsi="GHEA Grapalat"/>
          <w:lang w:val="hy-AM"/>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032D5D">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23B9A4C5" w:rsidR="00023AFA" w:rsidRPr="00570BBD" w:rsidRDefault="00B53650" w:rsidP="00032D5D">
      <w:pPr>
        <w:jc w:val="both"/>
        <w:rPr>
          <w:rFonts w:ascii="GHEA Grapalat" w:hAnsi="GHEA Grapalat"/>
          <w:lang w:val="hy-AM"/>
        </w:rPr>
      </w:pPr>
      <w:r>
        <w:rPr>
          <w:rFonts w:ascii="GHEA Grapalat" w:hAnsi="GHEA Grapalat"/>
          <w:lang w:val="hy-AM"/>
        </w:rPr>
        <w:t xml:space="preserve">      </w:t>
      </w:r>
      <w:r w:rsidR="00023AFA" w:rsidRPr="00570BBD">
        <w:rPr>
          <w:rFonts w:ascii="GHEA Grapalat" w:hAnsi="GHEA Grapalat"/>
        </w:rPr>
        <w:t xml:space="preserve">12.8. Решение о требовании доказательств </w:t>
      </w:r>
      <w:r w:rsidR="00023AFA">
        <w:rPr>
          <w:rFonts w:ascii="GHEA Grapalat" w:hAnsi="GHEA Grapalat"/>
        </w:rPr>
        <w:t>исполняется</w:t>
      </w:r>
      <w:r w:rsidR="00023AFA" w:rsidRPr="00570BBD">
        <w:rPr>
          <w:rFonts w:ascii="GHEA Grapalat" w:hAnsi="GHEA Grapalat"/>
        </w:rPr>
        <w:t xml:space="preserve"> ответчиком в пятидневный срок после получения решения</w:t>
      </w:r>
      <w:r w:rsidR="00023AFA">
        <w:rPr>
          <w:rFonts w:ascii="GHEA Grapalat" w:hAnsi="GHEA Grapalat"/>
        </w:rPr>
        <w:t>.</w:t>
      </w:r>
    </w:p>
    <w:p w14:paraId="67C76878" w14:textId="77777777" w:rsidR="00023AFA" w:rsidRPr="00570BBD" w:rsidRDefault="00023AFA" w:rsidP="00032D5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620EC870" w:rsidR="00023AFA" w:rsidRDefault="00B53650" w:rsidP="00032D5D">
      <w:pPr>
        <w:jc w:val="both"/>
        <w:rPr>
          <w:rFonts w:ascii="GHEA Grapalat" w:hAnsi="GHEA Grapalat"/>
          <w:lang w:val="hy-AM"/>
        </w:rPr>
      </w:pPr>
      <w:r>
        <w:rPr>
          <w:rFonts w:ascii="GHEA Grapalat" w:hAnsi="GHEA Grapalat"/>
          <w:lang w:val="hy-AM"/>
        </w:rPr>
        <w:t xml:space="preserve">     </w:t>
      </w:r>
      <w:r w:rsidR="00023AFA" w:rsidRPr="00570BBD">
        <w:rPr>
          <w:rFonts w:ascii="GHEA Grapalat" w:hAnsi="GHEA Grapalat"/>
        </w:rPr>
        <w:t xml:space="preserve">12.9. </w:t>
      </w:r>
      <w:r w:rsidR="00023AFA"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00023AFA">
        <w:rPr>
          <w:rFonts w:ascii="GHEA Grapalat" w:hAnsi="GHEA Grapalat"/>
          <w:lang w:val="hy-AM"/>
        </w:rPr>
        <w:t>.</w:t>
      </w:r>
    </w:p>
    <w:p w14:paraId="587A8CA1" w14:textId="78C537D2" w:rsidR="00023AFA" w:rsidRPr="00570BBD" w:rsidRDefault="00B53650" w:rsidP="00032D5D">
      <w:pPr>
        <w:jc w:val="both"/>
        <w:rPr>
          <w:rFonts w:ascii="GHEA Grapalat" w:hAnsi="GHEA Grapalat"/>
          <w:lang w:val="hy-AM"/>
        </w:rPr>
      </w:pPr>
      <w:r>
        <w:rPr>
          <w:rFonts w:ascii="GHEA Grapalat" w:hAnsi="GHEA Grapalat"/>
          <w:lang w:val="hy-AM"/>
        </w:rPr>
        <w:t xml:space="preserve">     </w:t>
      </w:r>
      <w:r w:rsidR="00023AFA"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00023AFA">
        <w:rPr>
          <w:rFonts w:ascii="GHEA Grapalat" w:hAnsi="GHEA Grapalat"/>
          <w:lang w:val="hy-AM"/>
        </w:rPr>
        <w:t>.</w:t>
      </w:r>
      <w:r w:rsidR="00023AFA"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00023AFA">
        <w:rPr>
          <w:rFonts w:ascii="GHEA Grapalat" w:hAnsi="GHEA Grapalat"/>
          <w:lang w:val="hy-AM"/>
        </w:rPr>
        <w:t>.</w:t>
      </w:r>
    </w:p>
    <w:p w14:paraId="7071CF22" w14:textId="77777777" w:rsidR="00023AFA" w:rsidRPr="00570BBD" w:rsidRDefault="00023AFA" w:rsidP="00032D5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032D5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032D5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032D5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032D5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032D5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032D5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032D5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w:t>
      </w:r>
      <w:r w:rsidRPr="005319EB">
        <w:rPr>
          <w:rFonts w:ascii="GHEA Grapalat" w:hAnsi="GHEA Grapalat"/>
        </w:rPr>
        <w:lastRenderedPageBreak/>
        <w:t xml:space="preserve">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032D5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032D5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032D5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032D5D">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032D5D">
      <w:pPr>
        <w:widowControl w:val="0"/>
        <w:jc w:val="center"/>
        <w:rPr>
          <w:rFonts w:ascii="GHEA Grapalat" w:hAnsi="GHEA Grapalat"/>
          <w:b/>
        </w:rPr>
      </w:pPr>
    </w:p>
    <w:p w14:paraId="50EBE642" w14:textId="0D16F383" w:rsidR="00096865" w:rsidRPr="009044F1" w:rsidRDefault="00096865" w:rsidP="00032D5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34892">
        <w:rPr>
          <w:rFonts w:ascii="GHEA Grapalat" w:hAnsi="GHEA Grapalat"/>
          <w:b/>
        </w:rPr>
        <w:t>ЗАПРОСА КОТИРОВОК</w:t>
      </w:r>
    </w:p>
    <w:p w14:paraId="04ED5BDB" w14:textId="77777777" w:rsidR="00096865" w:rsidRPr="009044F1" w:rsidRDefault="00096865" w:rsidP="00032D5D">
      <w:pPr>
        <w:widowControl w:val="0"/>
        <w:jc w:val="center"/>
        <w:rPr>
          <w:rFonts w:ascii="GHEA Grapalat" w:hAnsi="GHEA Grapalat"/>
        </w:rPr>
      </w:pPr>
    </w:p>
    <w:p w14:paraId="20E986ED" w14:textId="77777777" w:rsidR="00096865" w:rsidRPr="009044F1" w:rsidRDefault="008D5016" w:rsidP="00032D5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032D5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032D5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032D5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 xml:space="preserve">заявке прилагаются предусмотренные настоящим приглашением соответствующие документы (сведения) Участник заявкой представляет </w:t>
      </w:r>
      <w:r w:rsidRPr="009044F1">
        <w:rPr>
          <w:rFonts w:ascii="GHEA Grapalat" w:hAnsi="GHEA Grapalat"/>
        </w:rPr>
        <w:lastRenderedPageBreak/>
        <w:t>утвержденные им:</w:t>
      </w:r>
    </w:p>
    <w:p w14:paraId="1C677219" w14:textId="77777777" w:rsidR="002D5CF0" w:rsidRPr="009044F1" w:rsidRDefault="002D5CF0" w:rsidP="00032D5D">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032D5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032D5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032D5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9"/>
        <w:t>16</w:t>
      </w:r>
    </w:p>
    <w:p w14:paraId="06C4FD22" w14:textId="3200B7F6" w:rsidR="002C4DBF" w:rsidRPr="009044F1" w:rsidRDefault="002C4DBF" w:rsidP="00032D5D">
      <w:pPr>
        <w:widowControl w:val="0"/>
        <w:tabs>
          <w:tab w:val="left" w:pos="1134"/>
        </w:tabs>
        <w:ind w:firstLine="567"/>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3A273F6" w:rsidR="00E67BA7" w:rsidRDefault="00096865" w:rsidP="00032D5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032D5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032D5D">
      <w:pPr>
        <w:pStyle w:val="norm"/>
        <w:spacing w:line="240" w:lineRule="auto"/>
        <w:rPr>
          <w:rFonts w:ascii="GHEA Grapalat" w:hAnsi="GHEA Grapalat"/>
          <w:sz w:val="24"/>
          <w:szCs w:val="24"/>
        </w:rPr>
      </w:pPr>
    </w:p>
    <w:p w14:paraId="6E5E71DF" w14:textId="77777777" w:rsidR="00B90C52" w:rsidRPr="003C4278" w:rsidRDefault="009F0AB3" w:rsidP="00032D5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032D5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032D5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477A9A78" w:rsidR="00B2572B" w:rsidRPr="00374F4A" w:rsidRDefault="00B2572B" w:rsidP="00032D5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F1514">
        <w:rPr>
          <w:rFonts w:ascii="GHEA Grapalat" w:hAnsi="GHEA Grapalat"/>
          <w:b/>
          <w:sz w:val="24"/>
          <w:szCs w:val="24"/>
        </w:rPr>
        <w:t>GHAShDzB-</w:t>
      </w:r>
      <w:r w:rsidR="00EF6FE4">
        <w:rPr>
          <w:rFonts w:ascii="GHEA Grapalat" w:hAnsi="GHEA Grapalat"/>
          <w:b/>
          <w:sz w:val="24"/>
          <w:szCs w:val="24"/>
        </w:rPr>
        <w:t>26/16</w:t>
      </w:r>
    </w:p>
    <w:p w14:paraId="6F1DE183" w14:textId="77777777" w:rsidR="00B2572B" w:rsidRPr="00374F4A" w:rsidRDefault="00B2572B" w:rsidP="00032D5D">
      <w:pPr>
        <w:widowControl w:val="0"/>
        <w:jc w:val="center"/>
        <w:rPr>
          <w:rFonts w:ascii="GHEA Grapalat" w:hAnsi="GHEA Grapalat" w:cs="Sylfaen"/>
          <w:b/>
        </w:rPr>
      </w:pPr>
    </w:p>
    <w:p w14:paraId="686152BA" w14:textId="77777777" w:rsidR="00B2572B" w:rsidRPr="00374F4A" w:rsidRDefault="00B2572B" w:rsidP="00032D5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032D5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032D5D">
      <w:pPr>
        <w:widowControl w:val="0"/>
        <w:jc w:val="center"/>
        <w:rPr>
          <w:rFonts w:ascii="GHEA Grapalat" w:hAnsi="GHEA Grapalat"/>
        </w:rPr>
      </w:pPr>
    </w:p>
    <w:p w14:paraId="610210D9" w14:textId="77777777" w:rsidR="00374F4A" w:rsidRPr="00C4157A" w:rsidRDefault="00374F4A" w:rsidP="00032D5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032D5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032D5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032D5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106E0FD0" w:rsidR="00374F4A" w:rsidRPr="00BD0FD1" w:rsidRDefault="00374F4A" w:rsidP="00032D5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F1514">
        <w:rPr>
          <w:rFonts w:ascii="GHEA Grapalat" w:hAnsi="GHEA Grapalat"/>
        </w:rPr>
        <w:t>GHAShDzB-</w:t>
      </w:r>
      <w:r w:rsidR="00EF6FE4">
        <w:rPr>
          <w:rFonts w:ascii="GHEA Grapalat" w:hAnsi="GHEA Grapalat"/>
        </w:rPr>
        <w:t>26/16</w:t>
      </w:r>
      <w:r w:rsidR="006132ED">
        <w:rPr>
          <w:rFonts w:ascii="GHEA Grapalat" w:hAnsi="GHEA Grapalat"/>
        </w:rPr>
        <w:t>"</w:t>
      </w:r>
    </w:p>
    <w:p w14:paraId="1955044E" w14:textId="77777777" w:rsidR="00374F4A" w:rsidRPr="00C4157A" w:rsidRDefault="00374F4A" w:rsidP="00032D5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032D5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032D5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032D5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032D5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032D5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032D5D">
      <w:pPr>
        <w:jc w:val="both"/>
        <w:rPr>
          <w:rFonts w:ascii="GHEA Grapalat" w:hAnsi="GHEA Grapalat"/>
        </w:rPr>
      </w:pPr>
    </w:p>
    <w:p w14:paraId="35089E57" w14:textId="77777777" w:rsidR="000612B9" w:rsidRDefault="004F0CAA" w:rsidP="00032D5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32D5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032D5D">
      <w:pPr>
        <w:jc w:val="both"/>
        <w:rPr>
          <w:rFonts w:ascii="GHEA Grapalat" w:hAnsi="GHEA Grapalat"/>
        </w:rPr>
      </w:pPr>
    </w:p>
    <w:p w14:paraId="565995CB" w14:textId="77777777" w:rsidR="00374F4A" w:rsidRPr="00B443ED" w:rsidRDefault="00374F4A" w:rsidP="00032D5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032D5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032D5D">
      <w:pPr>
        <w:jc w:val="both"/>
        <w:rPr>
          <w:rFonts w:ascii="GHEA Grapalat" w:hAnsi="GHEA Grapalat"/>
        </w:rPr>
      </w:pPr>
    </w:p>
    <w:p w14:paraId="4B2B17B9" w14:textId="77777777" w:rsidR="00374F4A" w:rsidRPr="008E7F24" w:rsidRDefault="00B138F3" w:rsidP="00032D5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032D5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032D5D">
      <w:pPr>
        <w:jc w:val="both"/>
        <w:rPr>
          <w:rFonts w:ascii="GHEA Grapalat" w:hAnsi="GHEA Grapalat"/>
        </w:rPr>
      </w:pPr>
    </w:p>
    <w:p w14:paraId="7C7E2090" w14:textId="77777777" w:rsidR="009E1181" w:rsidRDefault="00F96993" w:rsidP="00032D5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032D5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032D5D">
      <w:pPr>
        <w:jc w:val="both"/>
        <w:rPr>
          <w:rFonts w:ascii="GHEA Grapalat" w:hAnsi="GHEA Grapalat"/>
          <w:sz w:val="18"/>
          <w:szCs w:val="18"/>
        </w:rPr>
      </w:pPr>
    </w:p>
    <w:p w14:paraId="21131C71" w14:textId="77777777" w:rsidR="00B16483" w:rsidRPr="00B16483" w:rsidRDefault="00B16483" w:rsidP="00032D5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032D5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032D5D">
      <w:pPr>
        <w:tabs>
          <w:tab w:val="left" w:pos="7371"/>
        </w:tabs>
        <w:ind w:left="3544" w:firstLine="3"/>
        <w:jc w:val="both"/>
        <w:rPr>
          <w:rFonts w:ascii="GHEA Grapalat" w:hAnsi="GHEA Grapalat"/>
          <w:sz w:val="16"/>
        </w:rPr>
      </w:pPr>
    </w:p>
    <w:p w14:paraId="6838DB28" w14:textId="77777777" w:rsidR="006B3E56" w:rsidRDefault="006B3E56" w:rsidP="00032D5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032D5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032D5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032D5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032D5D">
      <w:pPr>
        <w:rPr>
          <w:ins w:id="10" w:author="Vardan" w:date="2022-10-29T19:53:00Z"/>
          <w:rFonts w:ascii="GHEA Grapalat" w:hAnsi="GHEA Grapalat"/>
          <w:i/>
          <w:sz w:val="16"/>
          <w:highlight w:val="cyan"/>
          <w:vertAlign w:val="superscript"/>
          <w:lang w:val="es-ES"/>
        </w:rPr>
      </w:pPr>
    </w:p>
    <w:p w14:paraId="0781701B" w14:textId="55501E68" w:rsidR="00C65D59" w:rsidRPr="00800B26" w:rsidRDefault="00C65D59" w:rsidP="00032D5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A34892">
        <w:rPr>
          <w:rFonts w:ascii="GHEA Grapalat" w:hAnsi="GHEA Grapalat"/>
        </w:rPr>
        <w:t>запроса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F1514">
        <w:rPr>
          <w:rFonts w:ascii="GHEA Grapalat" w:hAnsi="GHEA Grapalat"/>
        </w:rPr>
        <w:t>GHAShDzB-</w:t>
      </w:r>
      <w:r w:rsidR="00EF6FE4">
        <w:rPr>
          <w:rFonts w:ascii="GHEA Grapalat" w:hAnsi="GHEA Grapalat"/>
        </w:rPr>
        <w:t>26/16</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032D5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032D5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344220EE" w:rsidR="006B3E56" w:rsidRPr="00AC309E" w:rsidRDefault="00AC309E" w:rsidP="00032D5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F1514">
        <w:rPr>
          <w:rFonts w:ascii="GHEA Grapalat" w:hAnsi="GHEA Grapalat"/>
        </w:rPr>
        <w:t>GHAShDzB-</w:t>
      </w:r>
      <w:r w:rsidR="00EF6FE4">
        <w:rPr>
          <w:rFonts w:ascii="GHEA Grapalat" w:hAnsi="GHEA Grapalat"/>
        </w:rPr>
        <w:t>26/16</w:t>
      </w:r>
      <w:r w:rsidR="006B3E56" w:rsidRPr="00AC309E">
        <w:rPr>
          <w:rFonts w:ascii="GHEA Grapalat" w:hAnsi="GHEA Grapalat"/>
        </w:rPr>
        <w:t>*</w:t>
      </w:r>
    </w:p>
    <w:p w14:paraId="744A8BA3" w14:textId="77777777" w:rsidR="006B3E56" w:rsidRPr="00AC309E" w:rsidRDefault="006B3E56">
      <w:pPr>
        <w:pStyle w:val="ListParagraph"/>
        <w:widowControl w:val="0"/>
        <w:numPr>
          <w:ilvl w:val="0"/>
          <w:numId w:val="8"/>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2A3C1B7B" w:rsidR="006B3E56" w:rsidRPr="00AC309E" w:rsidRDefault="006B3E56">
      <w:pPr>
        <w:pStyle w:val="ListParagraph"/>
        <w:widowControl w:val="0"/>
        <w:numPr>
          <w:ilvl w:val="0"/>
          <w:numId w:val="8"/>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A34892">
        <w:rPr>
          <w:rFonts w:ascii="GHEA Grapalat" w:hAnsi="GHEA Grapalat"/>
        </w:rPr>
        <w:t>запроса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lastRenderedPageBreak/>
        <w:t xml:space="preserve">одновременного </w:t>
      </w:r>
    </w:p>
    <w:p w14:paraId="111541B0" w14:textId="77777777" w:rsidR="006B3E56" w:rsidRDefault="006B3E56" w:rsidP="00032D5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032D5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032D5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032D5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032D5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032D5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032D5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032D5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032D5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0"/>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032D5D">
      <w:pPr>
        <w:jc w:val="both"/>
        <w:rPr>
          <w:rFonts w:ascii="GHEA Grapalat" w:hAnsi="GHEA Grapalat"/>
        </w:rPr>
      </w:pPr>
    </w:p>
    <w:p w14:paraId="13D12745" w14:textId="77777777" w:rsidR="006B3E56" w:rsidRPr="00D3436F" w:rsidRDefault="006B3E56" w:rsidP="00032D5D">
      <w:pPr>
        <w:tabs>
          <w:tab w:val="left" w:pos="7371"/>
        </w:tabs>
        <w:ind w:left="3544" w:firstLine="3"/>
        <w:jc w:val="both"/>
        <w:rPr>
          <w:rFonts w:ascii="GHEA Grapalat" w:hAnsi="GHEA Grapalat"/>
          <w:sz w:val="16"/>
        </w:rPr>
      </w:pPr>
    </w:p>
    <w:p w14:paraId="59DC4773" w14:textId="77777777" w:rsidR="006B3E56" w:rsidRPr="00770B03" w:rsidRDefault="006B3E56" w:rsidP="00032D5D">
      <w:pPr>
        <w:tabs>
          <w:tab w:val="left" w:pos="7371"/>
        </w:tabs>
        <w:ind w:left="3544" w:firstLine="3"/>
        <w:jc w:val="both"/>
        <w:rPr>
          <w:rFonts w:ascii="GHEA Grapalat" w:hAnsi="GHEA Grapalat"/>
          <w:sz w:val="16"/>
        </w:rPr>
      </w:pPr>
    </w:p>
    <w:p w14:paraId="72ADE842" w14:textId="77777777" w:rsidR="00374F4A" w:rsidRPr="000C1746" w:rsidRDefault="00374F4A" w:rsidP="00032D5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032D5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032D5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032D5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032D5D">
      <w:pPr>
        <w:rPr>
          <w:rFonts w:ascii="GHEA Grapalat" w:hAnsi="GHEA Grapalat"/>
          <w:b/>
        </w:rPr>
      </w:pPr>
      <w:r>
        <w:rPr>
          <w:rFonts w:ascii="GHEA Grapalat" w:hAnsi="GHEA Grapalat"/>
          <w:b/>
        </w:rPr>
        <w:br w:type="page"/>
      </w:r>
    </w:p>
    <w:p w14:paraId="426D7749" w14:textId="77777777" w:rsidR="00B05DC9" w:rsidRDefault="00B05DC9" w:rsidP="00032D5D">
      <w:pPr>
        <w:jc w:val="right"/>
        <w:rPr>
          <w:rFonts w:ascii="GHEA Grapalat" w:hAnsi="GHEA Grapalat"/>
          <w:b/>
          <w:lang w:val="hy-AM"/>
        </w:rPr>
      </w:pPr>
    </w:p>
    <w:p w14:paraId="340C193E" w14:textId="77777777" w:rsidR="0023061D" w:rsidRDefault="0023061D" w:rsidP="00032D5D">
      <w:pPr>
        <w:jc w:val="right"/>
        <w:rPr>
          <w:rFonts w:ascii="GHEA Grapalat" w:hAnsi="GHEA Grapalat"/>
          <w:b/>
        </w:rPr>
      </w:pPr>
    </w:p>
    <w:p w14:paraId="7B1153DC" w14:textId="25E59AED" w:rsidR="00F33976" w:rsidRDefault="00F33976" w:rsidP="00032D5D">
      <w:pPr>
        <w:jc w:val="right"/>
        <w:rPr>
          <w:rFonts w:ascii="GHEA Grapalat" w:hAnsi="GHEA Grapalat"/>
          <w:b/>
        </w:rPr>
      </w:pPr>
      <w:r>
        <w:rPr>
          <w:rFonts w:ascii="GHEA Grapalat" w:hAnsi="GHEA Grapalat"/>
          <w:b/>
        </w:rPr>
        <w:t xml:space="preserve">Приложение 1.3** </w:t>
      </w:r>
    </w:p>
    <w:p w14:paraId="62CB123C" w14:textId="46659756" w:rsidR="00F33976" w:rsidRPr="00FA6464" w:rsidRDefault="00F33976" w:rsidP="00032D5D">
      <w:pPr>
        <w:jc w:val="right"/>
        <w:rPr>
          <w:rFonts w:ascii="GHEA Grapalat" w:hAnsi="GHEA Grapalat"/>
          <w:b/>
        </w:rPr>
      </w:pPr>
      <w:r w:rsidRPr="001439BD">
        <w:rPr>
          <w:rFonts w:ascii="GHEA Grapalat" w:hAnsi="GHEA Grapalat"/>
          <w:b/>
        </w:rPr>
        <w:t xml:space="preserve">к Приглашению на </w:t>
      </w:r>
      <w:r w:rsidR="00A34892">
        <w:rPr>
          <w:rFonts w:ascii="GHEA Grapalat" w:hAnsi="GHEA Grapalat"/>
          <w:b/>
        </w:rPr>
        <w:t>запроса котировок</w:t>
      </w:r>
    </w:p>
    <w:p w14:paraId="2387769E" w14:textId="67E9FA81" w:rsidR="00F33976" w:rsidRPr="00E97048" w:rsidRDefault="00F33976" w:rsidP="00032D5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F1514">
        <w:rPr>
          <w:rFonts w:ascii="GHEA Grapalat" w:hAnsi="GHEA Grapalat"/>
          <w:b/>
          <w:i w:val="0"/>
          <w:sz w:val="24"/>
          <w:szCs w:val="24"/>
        </w:rPr>
        <w:t>GHAShDzB-</w:t>
      </w:r>
      <w:r w:rsidR="00EF6FE4">
        <w:rPr>
          <w:rFonts w:ascii="GHEA Grapalat" w:hAnsi="GHEA Grapalat"/>
          <w:b/>
          <w:i w:val="0"/>
          <w:sz w:val="24"/>
          <w:szCs w:val="24"/>
        </w:rPr>
        <w:t>26/16</w:t>
      </w:r>
    </w:p>
    <w:p w14:paraId="1EDE57AE" w14:textId="77777777" w:rsidR="00092E73" w:rsidRDefault="00092E73" w:rsidP="00032D5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32D5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32D5D">
      <w:pPr>
        <w:ind w:left="360" w:hanging="360"/>
        <w:jc w:val="center"/>
        <w:rPr>
          <w:rFonts w:ascii="GHEA Grapalat" w:eastAsia="GHEA Grapalat" w:hAnsi="GHEA Grapalat" w:cs="GHEA Grapalat"/>
          <w:b/>
        </w:rPr>
      </w:pPr>
    </w:p>
    <w:p w14:paraId="27EF2918"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032D5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032D5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032D5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032D5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032D5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032D5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032D5D">
            <w:pPr>
              <w:ind w:left="993" w:hanging="851"/>
              <w:rPr>
                <w:rFonts w:ascii="GHEA Grapalat" w:eastAsia="GHEA Grapalat" w:hAnsi="GHEA Grapalat" w:cs="GHEA Grapalat"/>
              </w:rPr>
            </w:pPr>
          </w:p>
        </w:tc>
      </w:tr>
    </w:tbl>
    <w:p w14:paraId="54A2E1BE"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032D5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032D5D">
            <w:pPr>
              <w:rPr>
                <w:rFonts w:ascii="GHEA Grapalat" w:eastAsia="GHEA Grapalat" w:hAnsi="GHEA Grapalat" w:cs="GHEA Grapalat"/>
              </w:rPr>
            </w:pPr>
          </w:p>
        </w:tc>
      </w:tr>
    </w:tbl>
    <w:p w14:paraId="499384CD"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032D5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032D5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032D5D">
            <w:pPr>
              <w:rPr>
                <w:rFonts w:ascii="GHEA Grapalat" w:eastAsia="GHEA Grapalat" w:hAnsi="GHEA Grapalat" w:cs="GHEA Grapalat"/>
              </w:rPr>
            </w:pPr>
          </w:p>
        </w:tc>
      </w:tr>
    </w:tbl>
    <w:p w14:paraId="1BD96D05" w14:textId="77777777" w:rsidR="00092E73" w:rsidRPr="00FD1EE4" w:rsidRDefault="00092E73" w:rsidP="00032D5D">
      <w:pPr>
        <w:rPr>
          <w:rFonts w:ascii="GHEA Grapalat" w:eastAsia="GHEA Grapalat" w:hAnsi="GHEA Grapalat" w:cs="GHEA Grapalat"/>
        </w:rPr>
      </w:pPr>
    </w:p>
    <w:p w14:paraId="7F380C37" w14:textId="77777777" w:rsidR="00092E73" w:rsidRPr="00FD1EE4" w:rsidRDefault="00092E73" w:rsidP="00032D5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032D5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032D5D">
            <w:pPr>
              <w:rPr>
                <w:rFonts w:ascii="GHEA Grapalat" w:eastAsia="GHEA Grapalat" w:hAnsi="GHEA Grapalat" w:cs="GHEA Grapalat"/>
              </w:rPr>
            </w:pPr>
          </w:p>
        </w:tc>
      </w:tr>
    </w:tbl>
    <w:p w14:paraId="1BBC27A3"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032D5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032D5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032D5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032D5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032D5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032D5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032D5D">
            <w:pPr>
              <w:rPr>
                <w:rFonts w:ascii="GHEA Grapalat" w:eastAsia="GHEA Grapalat" w:hAnsi="GHEA Grapalat" w:cs="GHEA Grapalat"/>
              </w:rPr>
            </w:pPr>
          </w:p>
        </w:tc>
      </w:tr>
    </w:tbl>
    <w:p w14:paraId="29D77B51" w14:textId="77777777" w:rsidR="00092E73" w:rsidRPr="00574FF7" w:rsidRDefault="00092E73">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032D5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32D5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032D5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032D5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032D5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032D5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032D5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032D5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32D5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032D5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032D5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032D5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032D5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032D5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032D5D">
            <w:pPr>
              <w:rPr>
                <w:rFonts w:ascii="GHEA Grapalat" w:eastAsia="GHEA Grapalat" w:hAnsi="GHEA Grapalat" w:cs="GHEA Grapalat"/>
              </w:rPr>
            </w:pPr>
          </w:p>
        </w:tc>
      </w:tr>
    </w:tbl>
    <w:p w14:paraId="10627ACB"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032D5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032D5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032D5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032D5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032D5D">
            <w:pPr>
              <w:rPr>
                <w:rFonts w:ascii="GHEA Grapalat" w:eastAsia="GHEA Grapalat" w:hAnsi="GHEA Grapalat" w:cs="GHEA Grapalat"/>
              </w:rPr>
            </w:pPr>
          </w:p>
        </w:tc>
      </w:tr>
    </w:tbl>
    <w:p w14:paraId="0228122B"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032D5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032D5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032D5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032D5D">
            <w:pPr>
              <w:rPr>
                <w:rFonts w:ascii="GHEA Grapalat" w:eastAsia="GHEA Grapalat" w:hAnsi="GHEA Grapalat" w:cs="GHEA Grapalat"/>
              </w:rPr>
            </w:pPr>
          </w:p>
        </w:tc>
      </w:tr>
    </w:tbl>
    <w:p w14:paraId="4F8E99A7"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032D5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032D5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032D5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032D5D">
            <w:pPr>
              <w:rPr>
                <w:rFonts w:ascii="GHEA Grapalat" w:eastAsia="GHEA Grapalat" w:hAnsi="GHEA Grapalat" w:cs="GHEA Grapalat"/>
              </w:rPr>
            </w:pPr>
          </w:p>
        </w:tc>
      </w:tr>
    </w:tbl>
    <w:p w14:paraId="74D3C3BB" w14:textId="77777777" w:rsidR="00092E73" w:rsidRPr="008C665F"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032D5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032D5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032D5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032D5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032D5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032D5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032D5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032D5D">
            <w:pPr>
              <w:rPr>
                <w:rFonts w:ascii="GHEA Grapalat" w:eastAsia="GHEA Grapalat" w:hAnsi="GHEA Grapalat" w:cs="GHEA Grapalat"/>
              </w:rPr>
            </w:pPr>
          </w:p>
        </w:tc>
      </w:tr>
    </w:tbl>
    <w:p w14:paraId="5297D154" w14:textId="77777777" w:rsidR="00092E73" w:rsidRPr="00FD1EE4" w:rsidRDefault="00092E73" w:rsidP="00032D5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032D5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032D5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032D5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032D5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032D5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032D5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032D5D">
            <w:pPr>
              <w:rPr>
                <w:rFonts w:ascii="GHEA Grapalat" w:eastAsia="GHEA Grapalat" w:hAnsi="GHEA Grapalat" w:cs="GHEA Grapalat"/>
              </w:rPr>
            </w:pPr>
          </w:p>
        </w:tc>
      </w:tr>
    </w:tbl>
    <w:p w14:paraId="1962893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032D5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032D5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032D5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032D5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032D5D">
            <w:pPr>
              <w:rPr>
                <w:rFonts w:ascii="GHEA Grapalat" w:eastAsia="GHEA Grapalat" w:hAnsi="GHEA Grapalat" w:cs="GHEA Grapalat"/>
              </w:rPr>
            </w:pPr>
          </w:p>
        </w:tc>
      </w:tr>
    </w:tbl>
    <w:p w14:paraId="2876BA9E" w14:textId="77777777" w:rsidR="00092E73" w:rsidRDefault="00092E73">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032D5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032D5D">
            <w:pPr>
              <w:rPr>
                <w:rFonts w:ascii="GHEA Grapalat" w:eastAsia="GHEA Grapalat" w:hAnsi="GHEA Grapalat" w:cs="GHEA Grapalat"/>
              </w:rPr>
            </w:pPr>
          </w:p>
        </w:tc>
      </w:tr>
    </w:tbl>
    <w:p w14:paraId="72E515BC" w14:textId="77777777" w:rsidR="00092E73" w:rsidRPr="00FD1EE4" w:rsidRDefault="00092E73" w:rsidP="00032D5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032D5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032D5D">
            <w:pPr>
              <w:rPr>
                <w:rFonts w:ascii="GHEA Grapalat" w:eastAsia="GHEA Grapalat" w:hAnsi="GHEA Grapalat" w:cs="GHEA Grapalat"/>
                <w:b/>
                <w:color w:val="000000"/>
              </w:rPr>
            </w:pPr>
          </w:p>
        </w:tc>
      </w:tr>
    </w:tbl>
    <w:p w14:paraId="7365CCE5" w14:textId="77777777" w:rsidR="00092E73" w:rsidRPr="00FD1EE4" w:rsidRDefault="00092E73" w:rsidP="00032D5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32D5D">
      <w:pPr>
        <w:rPr>
          <w:rFonts w:ascii="GHEA Grapalat" w:hAnsi="GHEA Grapalat"/>
          <w:b/>
        </w:rPr>
      </w:pPr>
    </w:p>
    <w:p w14:paraId="7743345D" w14:textId="77777777" w:rsidR="00092E73" w:rsidRDefault="00092E73" w:rsidP="00032D5D">
      <w:pPr>
        <w:rPr>
          <w:rFonts w:ascii="GHEA Grapalat" w:hAnsi="GHEA Grapalat"/>
          <w:b/>
        </w:rPr>
      </w:pPr>
      <w:r>
        <w:rPr>
          <w:rFonts w:ascii="GHEA Grapalat" w:hAnsi="GHEA Grapalat"/>
          <w:b/>
        </w:rPr>
        <w:br w:type="page"/>
      </w:r>
    </w:p>
    <w:p w14:paraId="683CD5B5" w14:textId="77777777" w:rsidR="00092E73" w:rsidRDefault="00092E73" w:rsidP="00032D5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32D5D">
      <w:pPr>
        <w:jc w:val="center"/>
        <w:rPr>
          <w:rFonts w:ascii="GHEA Grapalat" w:hAnsi="GHEA Grapalat"/>
          <w:b/>
          <w:sz w:val="28"/>
          <w:szCs w:val="28"/>
          <w:lang w:val="hy-AM"/>
        </w:rPr>
      </w:pPr>
    </w:p>
    <w:p w14:paraId="19350ABF"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pPr>
        <w:pStyle w:val="ListParagraph"/>
        <w:numPr>
          <w:ilvl w:val="0"/>
          <w:numId w:val="3"/>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pPr>
        <w:pStyle w:val="ListParagraph"/>
        <w:numPr>
          <w:ilvl w:val="0"/>
          <w:numId w:val="3"/>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pPr>
        <w:pStyle w:val="ListParagraph"/>
        <w:numPr>
          <w:ilvl w:val="0"/>
          <w:numId w:val="3"/>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pPr>
        <w:pStyle w:val="ListParagraph"/>
        <w:numPr>
          <w:ilvl w:val="0"/>
          <w:numId w:val="2"/>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w:t>
      </w:r>
      <w:r w:rsidRPr="00092E73">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pPr>
        <w:pStyle w:val="ListParagraph"/>
        <w:numPr>
          <w:ilvl w:val="0"/>
          <w:numId w:val="5"/>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32D5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pPr>
        <w:pStyle w:val="ListParagraph"/>
        <w:numPr>
          <w:ilvl w:val="0"/>
          <w:numId w:val="6"/>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32D5D">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92E73">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32D5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32D5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32D5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32D5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32D5D">
      <w:pPr>
        <w:jc w:val="both"/>
        <w:rPr>
          <w:rFonts w:ascii="GHEA Grapalat" w:hAnsi="GHEA Grapalat"/>
        </w:rPr>
      </w:pPr>
      <w:r w:rsidRPr="00092E73">
        <w:rPr>
          <w:rFonts w:ascii="GHEA Grapalat" w:hAnsi="GHEA Grapalat"/>
        </w:rPr>
        <w:lastRenderedPageBreak/>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32D5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32D5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32D5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32D5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32D5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32D5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32D5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32D5D">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32D5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32D5D">
      <w:pPr>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32D5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32D5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32D5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32D5D">
      <w:pPr>
        <w:contextualSpacing/>
        <w:jc w:val="both"/>
        <w:rPr>
          <w:rFonts w:ascii="GHEA Grapalat" w:hAnsi="GHEA Grapalat"/>
          <w:sz w:val="28"/>
          <w:szCs w:val="28"/>
        </w:rPr>
      </w:pPr>
    </w:p>
    <w:p w14:paraId="0E3828E2" w14:textId="77777777" w:rsidR="00092E73" w:rsidRDefault="00092E73" w:rsidP="00032D5D">
      <w:pPr>
        <w:contextualSpacing/>
        <w:jc w:val="both"/>
        <w:rPr>
          <w:rFonts w:ascii="GHEA Grapalat" w:hAnsi="GHEA Grapalat"/>
          <w:sz w:val="28"/>
          <w:szCs w:val="28"/>
        </w:rPr>
      </w:pPr>
    </w:p>
    <w:p w14:paraId="1B8517C8"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32D5D">
      <w:pPr>
        <w:rPr>
          <w:rFonts w:ascii="GHEA Grapalat" w:hAnsi="GHEA Grapalat"/>
          <w:b/>
        </w:rPr>
      </w:pPr>
    </w:p>
    <w:p w14:paraId="1196D6A1" w14:textId="77777777" w:rsidR="00092E73" w:rsidRDefault="00092E73" w:rsidP="00032D5D">
      <w:pPr>
        <w:rPr>
          <w:rFonts w:ascii="GHEA Grapalat" w:hAnsi="GHEA Grapalat"/>
          <w:b/>
        </w:rPr>
      </w:pPr>
      <w:r>
        <w:rPr>
          <w:rFonts w:ascii="GHEA Grapalat" w:hAnsi="GHEA Grapalat"/>
          <w:b/>
        </w:rPr>
        <w:br w:type="page"/>
      </w:r>
    </w:p>
    <w:p w14:paraId="62B48BAB" w14:textId="77777777" w:rsidR="00B2572B" w:rsidRPr="00DC619D" w:rsidRDefault="00B2572B" w:rsidP="00032D5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1CC4C813" w:rsidR="00B2572B" w:rsidRPr="009044F1" w:rsidRDefault="00B2572B" w:rsidP="00032D5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EF6FE4">
        <w:rPr>
          <w:rFonts w:ascii="GHEA Grapalat" w:hAnsi="GHEA Grapalat"/>
          <w:b/>
          <w:sz w:val="24"/>
          <w:szCs w:val="24"/>
        </w:rPr>
        <w:t>26/16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1"/>
        <w:t>*</w:t>
      </w:r>
    </w:p>
    <w:p w14:paraId="308CC3FE" w14:textId="77777777" w:rsidR="00B2572B" w:rsidRPr="009044F1" w:rsidRDefault="00B2572B" w:rsidP="00032D5D">
      <w:pPr>
        <w:widowControl w:val="0"/>
        <w:ind w:firstLine="567"/>
        <w:jc w:val="center"/>
        <w:rPr>
          <w:rFonts w:ascii="GHEA Grapalat" w:hAnsi="GHEA Grapalat"/>
        </w:rPr>
      </w:pPr>
    </w:p>
    <w:p w14:paraId="2347BC65" w14:textId="77777777" w:rsidR="00B2572B" w:rsidRPr="009044F1" w:rsidRDefault="00B2572B" w:rsidP="00032D5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032D5D">
      <w:pPr>
        <w:widowControl w:val="0"/>
        <w:ind w:firstLine="567"/>
        <w:jc w:val="center"/>
        <w:rPr>
          <w:rFonts w:ascii="GHEA Grapalat" w:hAnsi="GHEA Grapalat"/>
        </w:rPr>
      </w:pPr>
    </w:p>
    <w:p w14:paraId="050C8689" w14:textId="56AC2826" w:rsidR="005744FC" w:rsidRPr="000F6C24" w:rsidRDefault="00B2572B" w:rsidP="00032D5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A34892">
        <w:rPr>
          <w:rFonts w:ascii="GHEA Grapalat" w:hAnsi="GHEA Grapalat"/>
          <w:spacing w:val="-6"/>
        </w:rPr>
        <w:t>запроса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F1514">
        <w:rPr>
          <w:rFonts w:ascii="GHEA Grapalat" w:hAnsi="GHEA Grapalat"/>
          <w:spacing w:val="-6"/>
        </w:rPr>
        <w:t>GHAShDzB-</w:t>
      </w:r>
      <w:r w:rsidR="00EF6FE4">
        <w:rPr>
          <w:rFonts w:ascii="GHEA Grapalat" w:hAnsi="GHEA Grapalat"/>
          <w:spacing w:val="-6"/>
        </w:rPr>
        <w:t>26/16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032D5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032D5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032D5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032D5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032D5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032D5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032D5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032D5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F2C05" w:rsidRPr="005744FC" w14:paraId="58605C46"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F2C05" w:rsidRPr="005744FC" w:rsidRDefault="006F2C05" w:rsidP="00032D5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E60BC36" w14:textId="7A0F4B74" w:rsidR="006F2C05" w:rsidRPr="005D3E4E" w:rsidRDefault="005D3E4E" w:rsidP="0059189E">
            <w:pPr>
              <w:widowControl w:val="0"/>
              <w:ind w:firstLine="70"/>
              <w:jc w:val="center"/>
              <w:rPr>
                <w:rFonts w:ascii="GHEA Grapalat" w:hAnsi="GHEA Grapalat"/>
                <w:sz w:val="18"/>
                <w:szCs w:val="18"/>
              </w:rPr>
            </w:pPr>
            <w:r w:rsidRPr="005D3E4E">
              <w:rPr>
                <w:rFonts w:ascii="GHEA Grapalat" w:hAnsi="GHEA Grapalat"/>
                <w:sz w:val="18"/>
                <w:szCs w:val="18"/>
              </w:rPr>
              <w:t>приобретение ремонта тротуаров дворовых дорожек ,междворовых улиц, бетонных бордюров на территории административного района Давташен</w:t>
            </w:r>
          </w:p>
        </w:tc>
        <w:tc>
          <w:tcPr>
            <w:tcW w:w="1843" w:type="dxa"/>
            <w:tcBorders>
              <w:top w:val="single" w:sz="4" w:space="0" w:color="auto"/>
              <w:left w:val="single" w:sz="4" w:space="0" w:color="auto"/>
              <w:bottom w:val="single" w:sz="4" w:space="0" w:color="auto"/>
              <w:right w:val="single" w:sz="4" w:space="0" w:color="auto"/>
            </w:tcBorders>
          </w:tcPr>
          <w:p w14:paraId="302116B9" w14:textId="77777777" w:rsidR="006F2C05" w:rsidRPr="005744FC" w:rsidRDefault="006F2C05" w:rsidP="00032D5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0071718B" w14:textId="77777777" w:rsidR="006F2C05" w:rsidRPr="005744FC" w:rsidRDefault="006F2C05" w:rsidP="00032D5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1B1D916A" w14:textId="77777777" w:rsidR="006F2C05" w:rsidRPr="005744FC" w:rsidRDefault="006F2C05" w:rsidP="00032D5D">
            <w:pPr>
              <w:widowControl w:val="0"/>
              <w:jc w:val="center"/>
              <w:rPr>
                <w:rFonts w:ascii="GHEA Grapalat" w:hAnsi="GHEA Grapalat"/>
                <w:sz w:val="20"/>
                <w:szCs w:val="20"/>
              </w:rPr>
            </w:pPr>
          </w:p>
        </w:tc>
      </w:tr>
    </w:tbl>
    <w:p w14:paraId="5BDBA797" w14:textId="77777777" w:rsidR="00374F4A" w:rsidRPr="00DD2B43" w:rsidRDefault="00374F4A" w:rsidP="00032D5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032D5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032D5D">
      <w:pPr>
        <w:widowControl w:val="0"/>
        <w:jc w:val="both"/>
        <w:rPr>
          <w:rFonts w:ascii="GHEA Grapalat" w:hAnsi="GHEA Grapalat"/>
          <w:lang w:val="es-ES"/>
        </w:rPr>
      </w:pPr>
    </w:p>
    <w:p w14:paraId="49817F3E" w14:textId="77777777" w:rsidR="00B2572B" w:rsidRPr="000F6C24" w:rsidRDefault="00B2572B" w:rsidP="00032D5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032D5D">
      <w:pPr>
        <w:rPr>
          <w:rFonts w:ascii="GHEA Grapalat" w:hAnsi="GHEA Grapalat"/>
          <w:b/>
        </w:rPr>
      </w:pPr>
      <w:r>
        <w:rPr>
          <w:rFonts w:ascii="GHEA Grapalat" w:hAnsi="GHEA Grapalat"/>
          <w:b/>
        </w:rPr>
        <w:br w:type="page"/>
      </w:r>
    </w:p>
    <w:p w14:paraId="2147B6DF" w14:textId="77777777" w:rsidR="0023061D" w:rsidRPr="00572A57" w:rsidRDefault="0023061D" w:rsidP="0023061D">
      <w:pPr>
        <w:widowControl w:val="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573F44F4" w14:textId="30B02D2F" w:rsidR="0023061D" w:rsidRPr="00594D27" w:rsidRDefault="0023061D" w:rsidP="0023061D">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w:t>
      </w:r>
      <w:r>
        <w:rPr>
          <w:rFonts w:ascii="GHEA Grapalat" w:hAnsi="GHEA Grapalat"/>
          <w:b/>
          <w:i/>
          <w:sz w:val="22"/>
          <w:szCs w:val="22"/>
          <w:lang w:val="en-US"/>
        </w:rPr>
        <w:t>GH</w:t>
      </w:r>
      <w:r>
        <w:rPr>
          <w:rFonts w:ascii="GHEA Grapalat" w:hAnsi="GHEA Grapalat"/>
          <w:b/>
          <w:i/>
          <w:sz w:val="22"/>
          <w:szCs w:val="22"/>
        </w:rPr>
        <w:t>AShDzB-</w:t>
      </w:r>
      <w:r w:rsidR="00EF6FE4">
        <w:rPr>
          <w:rFonts w:ascii="GHEA Grapalat" w:hAnsi="GHEA Grapalat"/>
          <w:b/>
          <w:i/>
          <w:sz w:val="22"/>
          <w:szCs w:val="22"/>
        </w:rPr>
        <w:t>26/16</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3"/>
        <w:t>*</w:t>
      </w:r>
    </w:p>
    <w:p w14:paraId="31452A78" w14:textId="77777777" w:rsidR="0023061D" w:rsidRPr="00B138F3" w:rsidRDefault="0023061D" w:rsidP="0023061D">
      <w:pPr>
        <w:widowControl w:val="0"/>
        <w:jc w:val="center"/>
        <w:rPr>
          <w:rFonts w:ascii="GHEA Grapalat" w:hAnsi="GHEA Grapalat"/>
          <w:b/>
          <w:sz w:val="22"/>
          <w:szCs w:val="22"/>
        </w:rPr>
      </w:pPr>
    </w:p>
    <w:p w14:paraId="457B11AA" w14:textId="77777777" w:rsidR="0023061D" w:rsidRPr="00B138F3" w:rsidRDefault="0023061D" w:rsidP="0023061D">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D6178F5" w14:textId="77777777" w:rsidR="0023061D" w:rsidRPr="00B138F3" w:rsidRDefault="0023061D" w:rsidP="0023061D">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3061D" w:rsidRPr="00B138F3" w14:paraId="6F3F51E7" w14:textId="77777777" w:rsidTr="005E5200">
        <w:tc>
          <w:tcPr>
            <w:tcW w:w="4786" w:type="dxa"/>
          </w:tcPr>
          <w:p w14:paraId="3F6A0C72" w14:textId="77777777" w:rsidR="0023061D" w:rsidRPr="00B138F3" w:rsidRDefault="0023061D" w:rsidP="005E5200">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26C4927" w14:textId="77777777" w:rsidR="0023061D" w:rsidRPr="00B138F3" w:rsidRDefault="0023061D" w:rsidP="005E5200">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6B360AF8" w14:textId="77777777" w:rsidR="0023061D" w:rsidRPr="00B138F3" w:rsidRDefault="0023061D" w:rsidP="0023061D">
      <w:pPr>
        <w:widowControl w:val="0"/>
        <w:rPr>
          <w:rFonts w:ascii="GHEA Grapalat" w:hAnsi="GHEA Grapalat" w:cs="GHEA Grapalat"/>
          <w:b/>
          <w:sz w:val="22"/>
          <w:szCs w:val="22"/>
        </w:rPr>
      </w:pPr>
    </w:p>
    <w:p w14:paraId="134FB645" w14:textId="77777777" w:rsidR="0023061D" w:rsidRPr="00B138F3" w:rsidRDefault="0023061D" w:rsidP="0023061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4103760" w14:textId="77777777" w:rsidR="0023061D" w:rsidRPr="00B138F3" w:rsidRDefault="0023061D" w:rsidP="0023061D">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D295490" w14:textId="77777777" w:rsidR="0023061D" w:rsidRPr="00B138F3" w:rsidRDefault="0023061D" w:rsidP="0023061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59DE75D" w14:textId="77777777" w:rsidR="0023061D" w:rsidRPr="00B138F3" w:rsidRDefault="0023061D" w:rsidP="0023061D">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5C1A677" w14:textId="77777777" w:rsidR="0023061D" w:rsidRPr="00B138F3" w:rsidRDefault="0023061D" w:rsidP="0023061D">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11BE83D" w14:textId="77777777" w:rsidR="0023061D" w:rsidRPr="00B138F3" w:rsidRDefault="0023061D" w:rsidP="0023061D">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6A9512B" w14:textId="77777777" w:rsidR="0023061D" w:rsidRPr="00B138F3" w:rsidRDefault="0023061D" w:rsidP="0023061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89B8C67" w14:textId="77777777" w:rsidR="0023061D" w:rsidRPr="00B138F3" w:rsidRDefault="0023061D" w:rsidP="0023061D">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72662494" w14:textId="77777777" w:rsidR="0023061D" w:rsidRPr="00B138F3" w:rsidRDefault="0023061D" w:rsidP="0023061D">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539647D0" w14:textId="77777777" w:rsidR="0023061D" w:rsidRPr="00B138F3" w:rsidRDefault="0023061D" w:rsidP="0023061D">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74DCEC1" w14:textId="77777777" w:rsidR="0023061D" w:rsidRPr="00B138F3" w:rsidRDefault="0023061D" w:rsidP="0023061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F0193F0"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4A951F2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D8E12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4261AB"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9A9C86C"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17A8EE9"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5C9328B"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B138F3">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2A4FDA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EA3AC9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820C3D1"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C051427"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9E2CCF3" w14:textId="77777777" w:rsidR="0023061D" w:rsidRPr="00185BB2" w:rsidRDefault="0023061D" w:rsidP="0023061D">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5CDD4344" w14:textId="77777777" w:rsidR="0023061D" w:rsidRPr="00B138F3" w:rsidRDefault="0023061D" w:rsidP="0023061D">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F6A825D"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417EA8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48CEE1F" w14:textId="77777777" w:rsidR="0023061D" w:rsidRPr="00B138F3" w:rsidDel="00A13215"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D97F420" w14:textId="77777777" w:rsidR="0023061D" w:rsidRPr="00EC1F84" w:rsidRDefault="0023061D" w:rsidP="0023061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97D59CC" w14:textId="77777777" w:rsidR="0023061D" w:rsidRPr="00B138F3" w:rsidRDefault="0023061D" w:rsidP="0023061D">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8EACFC8" w14:textId="77777777" w:rsidR="0023061D" w:rsidRPr="00CC28E2" w:rsidRDefault="0023061D" w:rsidP="0023061D">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4332226B" w14:textId="77777777" w:rsidR="0023061D" w:rsidRPr="00CC28E2" w:rsidRDefault="0023061D" w:rsidP="0023061D">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55F38E3" w14:textId="77777777" w:rsidR="0023061D" w:rsidRPr="00CC28E2" w:rsidRDefault="0023061D" w:rsidP="0023061D">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61164A62" w14:textId="77777777" w:rsidR="0023061D" w:rsidRPr="00CC28E2" w:rsidRDefault="0023061D" w:rsidP="0023061D">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2F307D6D" w14:textId="77777777" w:rsidR="0023061D" w:rsidRPr="00CC28E2" w:rsidRDefault="0023061D" w:rsidP="0023061D">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724880AF" w14:textId="77777777" w:rsidR="0023061D" w:rsidRPr="00CC28E2" w:rsidRDefault="0023061D" w:rsidP="0023061D">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627D9B5B" w14:textId="77777777" w:rsidR="0023061D" w:rsidRPr="00D847AB" w:rsidRDefault="0023061D" w:rsidP="0023061D">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07BDCD8D" w14:textId="77777777" w:rsidR="0023061D" w:rsidRPr="00B138F3" w:rsidRDefault="0023061D" w:rsidP="0023061D">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7834562" w14:textId="77777777" w:rsidR="0023061D" w:rsidRDefault="0023061D" w:rsidP="0023061D">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22098C0E" w14:textId="77777777" w:rsidR="0023061D" w:rsidRPr="00B138F3" w:rsidRDefault="0023061D" w:rsidP="0023061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34ECB8D" w14:textId="77777777" w:rsidR="0023061D" w:rsidRDefault="0023061D" w:rsidP="0023061D">
      <w:pPr>
        <w:widowControl w:val="0"/>
        <w:ind w:right="4250"/>
        <w:rPr>
          <w:rFonts w:ascii="GHEA Grapalat" w:hAnsi="GHEA Grapalat"/>
          <w:sz w:val="22"/>
          <w:szCs w:val="22"/>
        </w:rPr>
      </w:pPr>
    </w:p>
    <w:p w14:paraId="60E3D196" w14:textId="77777777" w:rsidR="0023061D" w:rsidRPr="00B138F3" w:rsidRDefault="0023061D" w:rsidP="0023061D">
      <w:pPr>
        <w:widowControl w:val="0"/>
        <w:ind w:right="4250"/>
        <w:rPr>
          <w:rFonts w:ascii="GHEA Grapalat" w:hAnsi="GHEA Grapalat"/>
          <w:sz w:val="22"/>
          <w:szCs w:val="22"/>
        </w:rPr>
      </w:pPr>
    </w:p>
    <w:p w14:paraId="1EEC60E1" w14:textId="77777777" w:rsidR="0023061D" w:rsidRPr="004D5A00" w:rsidRDefault="0023061D" w:rsidP="0023061D">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6D4D551A" w14:textId="77777777" w:rsidR="0023061D" w:rsidRPr="004D5A00" w:rsidRDefault="0023061D" w:rsidP="0023061D">
      <w:pPr>
        <w:widowControl w:val="0"/>
        <w:tabs>
          <w:tab w:val="left" w:pos="1134"/>
        </w:tabs>
        <w:ind w:firstLine="567"/>
        <w:jc w:val="both"/>
        <w:rPr>
          <w:rFonts w:ascii="GHEA Grapalat" w:hAnsi="GHEA Grapalat"/>
          <w:sz w:val="22"/>
          <w:szCs w:val="22"/>
        </w:rPr>
      </w:pPr>
    </w:p>
    <w:p w14:paraId="4AC6BD95" w14:textId="77777777" w:rsidR="0023061D" w:rsidRPr="004D5A00" w:rsidRDefault="0023061D" w:rsidP="0023061D">
      <w:pPr>
        <w:widowControl w:val="0"/>
        <w:tabs>
          <w:tab w:val="left" w:pos="1134"/>
        </w:tabs>
        <w:ind w:firstLine="567"/>
        <w:jc w:val="both"/>
        <w:rPr>
          <w:rFonts w:ascii="GHEA Grapalat" w:hAnsi="GHEA Grapalat"/>
          <w:sz w:val="22"/>
          <w:szCs w:val="22"/>
        </w:rPr>
      </w:pPr>
    </w:p>
    <w:p w14:paraId="4563CFC6" w14:textId="77777777" w:rsidR="0023061D" w:rsidRPr="004D5A00" w:rsidRDefault="0023061D" w:rsidP="0023061D">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3061D" w:rsidRPr="00B138F3" w14:paraId="678DB816"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26C62F" w14:textId="77777777" w:rsidR="0023061D" w:rsidRPr="004D5A00" w:rsidRDefault="0023061D" w:rsidP="005E5200">
            <w:pPr>
              <w:widowControl w:val="0"/>
              <w:tabs>
                <w:tab w:val="left" w:pos="3402"/>
              </w:tabs>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3061D" w:rsidRPr="00B138F3" w14:paraId="1103D3BF"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C1AFA" w14:textId="77777777" w:rsidR="0023061D" w:rsidRPr="00B138F3" w:rsidRDefault="0023061D" w:rsidP="005E5200">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3061D" w:rsidRPr="00B138F3" w14:paraId="384C77A3" w14:textId="77777777" w:rsidTr="005E52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F0194" w14:textId="77777777" w:rsidR="0023061D" w:rsidRPr="00B138F3" w:rsidRDefault="0023061D" w:rsidP="005E5200">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3061D" w:rsidRPr="00B138F3" w14:paraId="709809CD" w14:textId="77777777" w:rsidTr="005E520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967F21"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3061D" w:rsidRPr="00B138F3" w14:paraId="4FA27E1D" w14:textId="77777777" w:rsidTr="005E52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BCDE22"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3061D" w:rsidRPr="00B138F3" w14:paraId="00B14666" w14:textId="77777777" w:rsidTr="005E52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CD0E7B"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3061D" w:rsidRPr="00B138F3" w14:paraId="4349814B"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675FF"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3061D" w:rsidRPr="00B138F3" w14:paraId="5D54BB64"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F1EE6D"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061D" w:rsidRPr="00B138F3" w14:paraId="709553C6"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5C578"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3061D" w:rsidRPr="00B138F3" w14:paraId="5D15EE53"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BBC233"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3061D" w:rsidRPr="00B138F3" w14:paraId="0FB88755" w14:textId="77777777" w:rsidTr="005E52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4D127"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3061D" w:rsidRPr="00B138F3" w14:paraId="08C12A00" w14:textId="77777777" w:rsidTr="005E52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C8A44"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3061D" w:rsidRPr="00B138F3" w14:paraId="20BE14BB" w14:textId="77777777" w:rsidTr="005E52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E690"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3061D" w:rsidRPr="00B138F3" w14:paraId="7C7BDE80"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E0B7F"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3061D" w:rsidRPr="00B138F3" w14:paraId="0DA31CD9"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13CCC3"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3061D" w:rsidRPr="00B138F3" w14:paraId="38C63784"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9679AA"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3061D" w:rsidRPr="00B138F3" w14:paraId="3D8D32EF"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C84BE"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23061D" w:rsidRPr="00B138F3" w14:paraId="11CB527B" w14:textId="77777777" w:rsidTr="005E5200">
        <w:trPr>
          <w:trHeight w:val="424"/>
        </w:trPr>
        <w:tc>
          <w:tcPr>
            <w:tcW w:w="10980" w:type="dxa"/>
            <w:gridSpan w:val="2"/>
            <w:tcBorders>
              <w:top w:val="single" w:sz="4" w:space="0" w:color="auto"/>
              <w:left w:val="single" w:sz="4" w:space="0" w:color="auto"/>
              <w:right w:val="single" w:sz="4" w:space="0" w:color="000000"/>
            </w:tcBorders>
            <w:noWrap/>
            <w:vAlign w:val="bottom"/>
          </w:tcPr>
          <w:p w14:paraId="6CE7C05B"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3061D" w:rsidRPr="00B138F3" w14:paraId="57312BD7" w14:textId="77777777" w:rsidTr="005E52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7F00E"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3061D" w:rsidRPr="00B138F3" w14:paraId="04C02AF3" w14:textId="77777777" w:rsidTr="005E52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BC062" w14:textId="77777777" w:rsidR="0023061D" w:rsidRPr="00B138F3" w:rsidRDefault="0023061D" w:rsidP="005E5200">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3061D" w:rsidRPr="00B138F3" w14:paraId="31ED6404" w14:textId="77777777" w:rsidTr="005E5200">
        <w:trPr>
          <w:trHeight w:val="3234"/>
        </w:trPr>
        <w:tc>
          <w:tcPr>
            <w:tcW w:w="5616" w:type="dxa"/>
            <w:tcBorders>
              <w:top w:val="nil"/>
              <w:left w:val="single" w:sz="4" w:space="0" w:color="auto"/>
              <w:bottom w:val="single" w:sz="4" w:space="0" w:color="auto"/>
              <w:right w:val="single" w:sz="4" w:space="0" w:color="auto"/>
            </w:tcBorders>
            <w:noWrap/>
            <w:vAlign w:val="bottom"/>
          </w:tcPr>
          <w:p w14:paraId="5B3C5A5B" w14:textId="77777777" w:rsidR="0023061D" w:rsidRPr="00B138F3" w:rsidRDefault="0023061D" w:rsidP="005E5200">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5634A19" w14:textId="77777777" w:rsidR="0023061D" w:rsidRPr="00B138F3" w:rsidRDefault="0023061D" w:rsidP="005E5200">
            <w:pPr>
              <w:widowControl w:val="0"/>
              <w:rPr>
                <w:rFonts w:ascii="GHEA Grapalat" w:hAnsi="GHEA Grapalat" w:cs="Sylfaen"/>
              </w:rPr>
            </w:pPr>
          </w:p>
          <w:p w14:paraId="3D1E7048" w14:textId="77777777" w:rsidR="0023061D" w:rsidRPr="00B138F3" w:rsidRDefault="0023061D" w:rsidP="005E5200">
            <w:pPr>
              <w:widowControl w:val="0"/>
              <w:jc w:val="right"/>
              <w:rPr>
                <w:rFonts w:ascii="GHEA Grapalat" w:hAnsi="GHEA Grapalat" w:cs="Tahoma"/>
              </w:rPr>
            </w:pPr>
            <w:r w:rsidRPr="00B138F3">
              <w:rPr>
                <w:rFonts w:ascii="GHEA Grapalat" w:hAnsi="GHEA Grapalat"/>
              </w:rPr>
              <w:t>/____________________/</w:t>
            </w:r>
          </w:p>
          <w:p w14:paraId="53C653C5" w14:textId="77777777" w:rsidR="0023061D" w:rsidRPr="00B138F3" w:rsidRDefault="0023061D" w:rsidP="005E5200">
            <w:pPr>
              <w:widowControl w:val="0"/>
              <w:rPr>
                <w:rFonts w:ascii="GHEA Grapalat" w:hAnsi="GHEA Grapalat" w:cs="Sylfaen"/>
              </w:rPr>
            </w:pPr>
          </w:p>
          <w:p w14:paraId="7A888FB1" w14:textId="77777777" w:rsidR="0023061D" w:rsidRPr="00B138F3" w:rsidRDefault="0023061D" w:rsidP="005E5200">
            <w:pPr>
              <w:widowControl w:val="0"/>
              <w:jc w:val="right"/>
              <w:rPr>
                <w:rFonts w:ascii="GHEA Grapalat" w:hAnsi="GHEA Grapalat" w:cs="Sylfaen"/>
              </w:rPr>
            </w:pPr>
            <w:r w:rsidRPr="00B138F3">
              <w:rPr>
                <w:rFonts w:ascii="GHEA Grapalat" w:hAnsi="GHEA Grapalat"/>
              </w:rPr>
              <w:t>/____________________/</w:t>
            </w:r>
          </w:p>
          <w:p w14:paraId="63FD856A" w14:textId="77777777" w:rsidR="0023061D" w:rsidRPr="00B138F3" w:rsidRDefault="0023061D" w:rsidP="005E5200">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FF42720" w14:textId="77777777" w:rsidR="0023061D" w:rsidRPr="00B138F3" w:rsidRDefault="0023061D" w:rsidP="005E5200">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48DB485" w14:textId="77777777" w:rsidR="0023061D" w:rsidRPr="00B138F3" w:rsidRDefault="0023061D" w:rsidP="005E5200">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B530723" w14:textId="77777777" w:rsidR="0023061D" w:rsidRPr="00B138F3" w:rsidRDefault="0023061D" w:rsidP="005E5200">
            <w:pPr>
              <w:widowControl w:val="0"/>
              <w:rPr>
                <w:rFonts w:ascii="GHEA Grapalat" w:hAnsi="GHEA Grapalat" w:cs="Sylfaen"/>
              </w:rPr>
            </w:pPr>
          </w:p>
          <w:p w14:paraId="6B45CC16" w14:textId="77777777" w:rsidR="0023061D" w:rsidRPr="00B138F3" w:rsidRDefault="0023061D" w:rsidP="005E5200">
            <w:pPr>
              <w:widowControl w:val="0"/>
              <w:jc w:val="right"/>
              <w:rPr>
                <w:rFonts w:ascii="GHEA Grapalat" w:hAnsi="GHEA Grapalat" w:cs="Sylfaen"/>
              </w:rPr>
            </w:pPr>
            <w:r w:rsidRPr="00B138F3">
              <w:rPr>
                <w:rFonts w:ascii="GHEA Grapalat" w:hAnsi="GHEA Grapalat"/>
              </w:rPr>
              <w:t>/____________________/</w:t>
            </w:r>
          </w:p>
          <w:p w14:paraId="6FB36A4A" w14:textId="77777777" w:rsidR="0023061D" w:rsidRPr="00B138F3" w:rsidRDefault="0023061D" w:rsidP="005E5200">
            <w:pPr>
              <w:widowControl w:val="0"/>
              <w:jc w:val="right"/>
              <w:rPr>
                <w:rFonts w:ascii="GHEA Grapalat" w:hAnsi="GHEA Grapalat" w:cs="Tahoma"/>
              </w:rPr>
            </w:pPr>
          </w:p>
          <w:p w14:paraId="5101944A" w14:textId="77777777" w:rsidR="0023061D" w:rsidRPr="00B138F3" w:rsidRDefault="0023061D" w:rsidP="005E5200">
            <w:pPr>
              <w:widowControl w:val="0"/>
              <w:jc w:val="right"/>
              <w:rPr>
                <w:rFonts w:ascii="GHEA Grapalat" w:hAnsi="GHEA Grapalat" w:cs="Sylfaen"/>
              </w:rPr>
            </w:pPr>
            <w:r w:rsidRPr="00B138F3">
              <w:rPr>
                <w:rFonts w:ascii="GHEA Grapalat" w:hAnsi="GHEA Grapalat"/>
              </w:rPr>
              <w:t>/____________________/</w:t>
            </w:r>
          </w:p>
          <w:p w14:paraId="44A2BB04" w14:textId="77777777" w:rsidR="0023061D" w:rsidRPr="00B138F3" w:rsidRDefault="0023061D" w:rsidP="005E5200">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3061D" w:rsidRPr="00B138F3" w14:paraId="47B675FC" w14:textId="77777777" w:rsidTr="005E5200">
        <w:trPr>
          <w:trHeight w:val="2194"/>
        </w:trPr>
        <w:tc>
          <w:tcPr>
            <w:tcW w:w="5616" w:type="dxa"/>
            <w:tcBorders>
              <w:top w:val="single" w:sz="4" w:space="0" w:color="auto"/>
              <w:left w:val="single" w:sz="4" w:space="0" w:color="auto"/>
              <w:right w:val="single" w:sz="4" w:space="0" w:color="auto"/>
            </w:tcBorders>
            <w:noWrap/>
            <w:vAlign w:val="bottom"/>
          </w:tcPr>
          <w:p w14:paraId="7B22C5F1" w14:textId="77777777" w:rsidR="0023061D" w:rsidRPr="00B138F3" w:rsidRDefault="0023061D" w:rsidP="005E5200">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0109C40" w14:textId="77777777" w:rsidR="0023061D" w:rsidRPr="00B138F3" w:rsidRDefault="0023061D" w:rsidP="005E5200">
            <w:pPr>
              <w:widowControl w:val="0"/>
              <w:rPr>
                <w:rFonts w:ascii="GHEA Grapalat" w:hAnsi="GHEA Grapalat"/>
              </w:rPr>
            </w:pPr>
          </w:p>
          <w:p w14:paraId="1846F3BB" w14:textId="77777777" w:rsidR="0023061D" w:rsidRPr="00B138F3" w:rsidRDefault="0023061D" w:rsidP="005E5200">
            <w:pPr>
              <w:widowControl w:val="0"/>
              <w:jc w:val="right"/>
              <w:rPr>
                <w:rFonts w:ascii="GHEA Grapalat" w:hAnsi="GHEA Grapalat" w:cs="Tahoma"/>
              </w:rPr>
            </w:pPr>
            <w:r w:rsidRPr="00B138F3">
              <w:rPr>
                <w:rFonts w:ascii="GHEA Grapalat" w:hAnsi="GHEA Grapalat"/>
              </w:rPr>
              <w:t>/____________________/</w:t>
            </w:r>
          </w:p>
          <w:p w14:paraId="7501146A" w14:textId="77777777" w:rsidR="0023061D" w:rsidRPr="00B138F3" w:rsidRDefault="0023061D" w:rsidP="005E5200">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57918F1" w14:textId="77777777" w:rsidR="0023061D" w:rsidRPr="00B138F3" w:rsidRDefault="0023061D" w:rsidP="005E5200">
            <w:pPr>
              <w:widowControl w:val="0"/>
              <w:rPr>
                <w:rFonts w:ascii="GHEA Grapalat" w:hAnsi="GHEA Grapalat" w:cs="Tahoma"/>
              </w:rPr>
            </w:pPr>
          </w:p>
          <w:p w14:paraId="51BEB5AF" w14:textId="77777777" w:rsidR="0023061D" w:rsidRPr="00B138F3" w:rsidRDefault="0023061D" w:rsidP="005E5200">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C4CD624" w14:textId="77777777" w:rsidR="0023061D" w:rsidRPr="00B138F3" w:rsidRDefault="0023061D" w:rsidP="005E5200">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ABFD534" w14:textId="77777777" w:rsidR="0023061D" w:rsidRPr="00B138F3" w:rsidRDefault="0023061D" w:rsidP="005E5200">
            <w:pPr>
              <w:widowControl w:val="0"/>
              <w:rPr>
                <w:rFonts w:ascii="GHEA Grapalat" w:hAnsi="GHEA Grapalat" w:cs="Tahoma"/>
              </w:rPr>
            </w:pPr>
          </w:p>
          <w:p w14:paraId="3C631996" w14:textId="77777777" w:rsidR="0023061D" w:rsidRPr="00B138F3" w:rsidRDefault="0023061D" w:rsidP="005E5200">
            <w:pPr>
              <w:widowControl w:val="0"/>
              <w:jc w:val="right"/>
              <w:rPr>
                <w:rFonts w:ascii="GHEA Grapalat" w:hAnsi="GHEA Grapalat" w:cs="Tahoma"/>
              </w:rPr>
            </w:pPr>
            <w:r w:rsidRPr="00B138F3">
              <w:rPr>
                <w:rFonts w:ascii="GHEA Grapalat" w:hAnsi="GHEA Grapalat"/>
              </w:rPr>
              <w:t>/____________________/</w:t>
            </w:r>
          </w:p>
          <w:p w14:paraId="40D96656" w14:textId="77777777" w:rsidR="0023061D" w:rsidRPr="00B138F3" w:rsidRDefault="0023061D" w:rsidP="005E5200">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F37B8B9" w14:textId="77777777" w:rsidR="0023061D" w:rsidRPr="00B138F3" w:rsidRDefault="0023061D" w:rsidP="005E5200">
            <w:pPr>
              <w:widowControl w:val="0"/>
              <w:rPr>
                <w:rFonts w:ascii="GHEA Grapalat" w:hAnsi="GHEA Grapalat" w:cs="Arial"/>
              </w:rPr>
            </w:pPr>
          </w:p>
        </w:tc>
      </w:tr>
      <w:tr w:rsidR="0023061D" w:rsidRPr="00B138F3" w14:paraId="42F50851" w14:textId="77777777" w:rsidTr="005E5200">
        <w:trPr>
          <w:trHeight w:val="2194"/>
        </w:trPr>
        <w:tc>
          <w:tcPr>
            <w:tcW w:w="5616" w:type="dxa"/>
            <w:tcBorders>
              <w:top w:val="nil"/>
              <w:left w:val="single" w:sz="4" w:space="0" w:color="auto"/>
              <w:bottom w:val="single" w:sz="4" w:space="0" w:color="auto"/>
              <w:right w:val="single" w:sz="4" w:space="0" w:color="auto"/>
            </w:tcBorders>
            <w:noWrap/>
            <w:vAlign w:val="bottom"/>
          </w:tcPr>
          <w:p w14:paraId="3DD92A3A" w14:textId="77777777" w:rsidR="0023061D" w:rsidRPr="00B138F3" w:rsidRDefault="0023061D" w:rsidP="005E5200">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4F35B934" w14:textId="77777777" w:rsidR="0023061D" w:rsidRPr="00B138F3" w:rsidRDefault="0023061D" w:rsidP="005E5200">
            <w:pPr>
              <w:widowControl w:val="0"/>
              <w:rPr>
                <w:rFonts w:ascii="GHEA Grapalat" w:hAnsi="GHEA Grapalat" w:cs="Sylfaen"/>
              </w:rPr>
            </w:pPr>
          </w:p>
          <w:p w14:paraId="5B0EDA54" w14:textId="77777777" w:rsidR="0023061D" w:rsidRPr="00B138F3" w:rsidRDefault="0023061D" w:rsidP="005E5200">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3DAAB92" w14:textId="77777777" w:rsidR="0023061D" w:rsidRPr="00B138F3" w:rsidRDefault="0023061D" w:rsidP="005E5200">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56F4DED3" w14:textId="77777777" w:rsidR="0023061D" w:rsidRPr="00B138F3" w:rsidRDefault="0023061D" w:rsidP="005E5200">
            <w:pPr>
              <w:widowControl w:val="0"/>
              <w:rPr>
                <w:rFonts w:ascii="GHEA Grapalat" w:hAnsi="GHEA Grapalat"/>
              </w:rPr>
            </w:pPr>
          </w:p>
          <w:p w14:paraId="0B1515E1" w14:textId="77777777" w:rsidR="0023061D" w:rsidRPr="00B138F3" w:rsidRDefault="0023061D" w:rsidP="005E5200">
            <w:pPr>
              <w:widowControl w:val="0"/>
              <w:jc w:val="right"/>
              <w:rPr>
                <w:rFonts w:ascii="GHEA Grapalat" w:hAnsi="GHEA Grapalat" w:cs="Sylfaen"/>
              </w:rPr>
            </w:pPr>
            <w:r w:rsidRPr="00B138F3">
              <w:rPr>
                <w:rFonts w:ascii="GHEA Grapalat" w:hAnsi="GHEA Grapalat"/>
              </w:rPr>
              <w:t>23.в Дата исполнения: "___" ___ 20___г.</w:t>
            </w:r>
          </w:p>
        </w:tc>
      </w:tr>
    </w:tbl>
    <w:p w14:paraId="4D4CF260" w14:textId="77777777" w:rsidR="0023061D" w:rsidRPr="00EC1F84" w:rsidRDefault="0023061D" w:rsidP="0023061D">
      <w:pPr>
        <w:widowControl w:val="0"/>
        <w:tabs>
          <w:tab w:val="left" w:pos="1134"/>
        </w:tabs>
        <w:ind w:firstLine="567"/>
        <w:jc w:val="both"/>
        <w:rPr>
          <w:rFonts w:ascii="GHEA Grapalat" w:hAnsi="GHEA Grapalat"/>
          <w:sz w:val="22"/>
          <w:szCs w:val="22"/>
        </w:rPr>
      </w:pPr>
    </w:p>
    <w:p w14:paraId="1BFB3CBF" w14:textId="77777777" w:rsidR="0023061D" w:rsidRPr="00B138F3" w:rsidRDefault="0023061D" w:rsidP="0023061D">
      <w:pPr>
        <w:widowControl w:val="0"/>
        <w:jc w:val="center"/>
        <w:rPr>
          <w:rFonts w:ascii="GHEA Grapalat" w:hAnsi="GHEA Grapalat" w:cs="Sylfaen"/>
        </w:rPr>
      </w:pPr>
    </w:p>
    <w:p w14:paraId="10562622" w14:textId="77777777" w:rsidR="0023061D" w:rsidRPr="00B138F3" w:rsidRDefault="0023061D" w:rsidP="0023061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401A969" w14:textId="77777777" w:rsidR="0023061D" w:rsidRPr="00B138F3" w:rsidRDefault="0023061D" w:rsidP="0023061D">
      <w:pPr>
        <w:rPr>
          <w:rFonts w:ascii="GHEA Grapalat" w:hAnsi="GHEA Grapalat" w:cs="Sylfaen"/>
        </w:rPr>
      </w:pPr>
      <w:r w:rsidRPr="00B138F3">
        <w:rPr>
          <w:rFonts w:ascii="GHEA Grapalat" w:hAnsi="GHEA Grapalat" w:cs="Sylfaen"/>
        </w:rPr>
        <w:br w:type="page"/>
      </w:r>
    </w:p>
    <w:p w14:paraId="5ECD10C9" w14:textId="77777777" w:rsidR="0023061D" w:rsidRPr="00B138F3" w:rsidRDefault="0023061D" w:rsidP="0023061D">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3061D" w:rsidRPr="00B138F3" w14:paraId="15231CF9" w14:textId="77777777" w:rsidTr="005E52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09E19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22006EB"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1B62D87"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4FD6AD0"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8F76E14"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746B7CE"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F0618B4"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Сторона,</w:t>
            </w:r>
          </w:p>
          <w:p w14:paraId="77EE7413"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1E7F012"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9F19D10"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3061D" w:rsidRPr="00B138F3" w14:paraId="7466D6E9" w14:textId="77777777" w:rsidTr="005E52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B2BBC"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069BCBD"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37A78CE"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C7917A8"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8D50F0"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5</w:t>
            </w:r>
          </w:p>
        </w:tc>
      </w:tr>
      <w:tr w:rsidR="0023061D" w:rsidRPr="00B138F3" w14:paraId="3C07347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F8CA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ED48F3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B86AD3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B0AD7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FC745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3061D" w:rsidRPr="00B138F3" w14:paraId="63ECFFA1"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73DE4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722C347" w14:textId="77777777" w:rsidR="0023061D" w:rsidRPr="00B138F3" w:rsidRDefault="0023061D" w:rsidP="005E5200">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AA35E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E3118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2502E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3061D" w:rsidRPr="00B138F3" w14:paraId="09C93AC4"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7A7A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4881F58" w14:textId="77777777" w:rsidR="0023061D" w:rsidRPr="00B138F3" w:rsidRDefault="0023061D" w:rsidP="005E5200">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5272CB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EC2A3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711CA532" w14:textId="77777777" w:rsidR="0023061D" w:rsidRPr="00B138F3" w:rsidRDefault="0023061D" w:rsidP="005E520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FA5CD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3061D" w:rsidRPr="00B138F3" w14:paraId="1EA60681"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038C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FEE5639" w14:textId="77777777" w:rsidR="0023061D" w:rsidRPr="00B138F3" w:rsidRDefault="0023061D" w:rsidP="005E5200">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56EAA3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83D95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6A35B9A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A1FBD1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4BF4094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5452F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7FF87E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10C746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DAF0C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B530BA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5A19250E"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48DF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B96CD7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3542F0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C3A2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4770405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8601BD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2D0E5DE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F600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003D37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DD578A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820CB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52D7EF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D6DEC4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179B94A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350F0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D8D7A0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78EF7C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508C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BED9E1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5D5D6B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22EBD009"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D66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9AA24A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F4DC7B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4245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02228AB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w:t>
            </w:r>
            <w:r w:rsidRPr="00B138F3">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230BDB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23061D" w:rsidRPr="00B138F3" w14:paraId="4EC2F4A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98A19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7CC6A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2DD942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88E7A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42B721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1C5DD2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23061D" w:rsidRPr="00B138F3" w14:paraId="75B726B4"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11E9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6E370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241002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F831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245595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981DAE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3061D" w:rsidRPr="00B138F3" w14:paraId="5056456A"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54CB5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099D7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9EC09A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39F59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8FCA7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3061D" w:rsidRPr="00B138F3" w14:paraId="5083CD4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B1D0B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8A0FB2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2D119D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D8DF9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2D075EB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C902F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3061D" w:rsidRPr="00B138F3" w14:paraId="06F6FB31"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790F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F31EC1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93BE2F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FBE4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44B396B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8AAAE8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3061D" w:rsidRPr="00B138F3" w14:paraId="1B77F11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0F417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04F7B0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4306F2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23EA7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9E6457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0380F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3061D" w:rsidRPr="00B138F3" w14:paraId="75F5BBA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695D1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C24413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5E6FEB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C5EE7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95967F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16F2895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BEE1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35B04F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5DB1CC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EBC0F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C5729F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3061D" w:rsidRPr="00B138F3" w14:paraId="7084ED1C"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C359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AF17B7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D19428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A939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1F9C80B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03A2A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3061D" w:rsidRPr="00B138F3" w14:paraId="51D1BD68"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894DB3" w14:textId="77777777" w:rsidR="0023061D" w:rsidRPr="00B138F3" w:rsidDel="0010680B" w:rsidRDefault="0023061D" w:rsidP="005E5200">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C768FB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732D9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A93E8C" w14:textId="77777777" w:rsidR="0023061D" w:rsidRPr="00B138F3" w:rsidRDefault="0023061D" w:rsidP="005E5200">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3D12CFE" w14:textId="77777777" w:rsidR="0023061D" w:rsidRPr="00B138F3" w:rsidRDefault="0023061D" w:rsidP="005E5200">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AB7E59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EF991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23061D" w:rsidRPr="00B138F3" w14:paraId="2030AED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5C30B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49C6F3C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3758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FCFF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11B467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B6BE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A17053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3061D" w:rsidRPr="00B138F3" w14:paraId="7EB7DC2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B0DC2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9FAA0C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EF6DF9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D646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6131792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2013CF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48D606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3061D" w:rsidRPr="00B138F3" w14:paraId="76D381F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85BFB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C190A4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AC193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4F26A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78A6A7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4237868" w14:textId="77777777" w:rsidR="0023061D" w:rsidRPr="00B138F3" w:rsidRDefault="0023061D" w:rsidP="005E520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FCED61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CF825E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3061D" w:rsidRPr="00B138F3" w14:paraId="06AFC1FA"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2E83A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27E69A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A8E5E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93A9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398B07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3B7366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23061D" w:rsidRPr="00B138F3" w14:paraId="6E4F081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B1472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F03408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ACFCFC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25FC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60048F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3FB8A5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3F5F89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3061D" w:rsidRPr="00B138F3" w14:paraId="3E00E16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F6DDA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A34F6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28F6A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8C652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4410566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CF0508" w14:textId="77777777" w:rsidR="0023061D" w:rsidRPr="00B138F3" w:rsidRDefault="0023061D" w:rsidP="005E5200">
            <w:pPr>
              <w:widowControl w:val="0"/>
              <w:jc w:val="center"/>
              <w:rPr>
                <w:rFonts w:ascii="GHEA Grapalat" w:hAnsi="GHEA Grapalat"/>
                <w:sz w:val="18"/>
                <w:szCs w:val="18"/>
              </w:rPr>
            </w:pPr>
          </w:p>
        </w:tc>
      </w:tr>
      <w:tr w:rsidR="0023061D" w:rsidRPr="00B138F3" w14:paraId="0C3CB89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493B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33EF7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377224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6A69C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7969311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8E115B" w14:textId="77777777" w:rsidR="0023061D" w:rsidRPr="00B138F3" w:rsidRDefault="0023061D" w:rsidP="005E5200">
            <w:pPr>
              <w:widowControl w:val="0"/>
              <w:jc w:val="center"/>
              <w:rPr>
                <w:rFonts w:ascii="GHEA Grapalat" w:hAnsi="GHEA Grapalat"/>
                <w:sz w:val="18"/>
                <w:szCs w:val="18"/>
              </w:rPr>
            </w:pPr>
          </w:p>
        </w:tc>
      </w:tr>
      <w:tr w:rsidR="0023061D" w:rsidRPr="00B138F3" w14:paraId="54587C3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214E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67D30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F17A4D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B71C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0CE9609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2B9DFA" w14:textId="77777777" w:rsidR="0023061D" w:rsidRPr="00B138F3" w:rsidRDefault="0023061D" w:rsidP="005E5200">
            <w:pPr>
              <w:widowControl w:val="0"/>
              <w:jc w:val="center"/>
              <w:rPr>
                <w:rFonts w:ascii="GHEA Grapalat" w:hAnsi="GHEA Grapalat"/>
                <w:sz w:val="18"/>
                <w:szCs w:val="18"/>
              </w:rPr>
            </w:pPr>
          </w:p>
        </w:tc>
      </w:tr>
      <w:tr w:rsidR="0023061D" w:rsidRPr="00B138F3" w14:paraId="199514D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A19E7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048672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4AA716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9CC55C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F038E5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7820F5" w14:textId="77777777" w:rsidR="0023061D" w:rsidRPr="00B138F3" w:rsidRDefault="0023061D" w:rsidP="005E5200">
            <w:pPr>
              <w:widowControl w:val="0"/>
              <w:jc w:val="center"/>
              <w:rPr>
                <w:rFonts w:ascii="GHEA Grapalat" w:hAnsi="GHEA Grapalat"/>
                <w:sz w:val="18"/>
                <w:szCs w:val="18"/>
              </w:rPr>
            </w:pPr>
          </w:p>
        </w:tc>
      </w:tr>
      <w:tr w:rsidR="0023061D" w:rsidRPr="00B138F3" w14:paraId="469F9FC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C908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F50AB5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CAC3F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D730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1C30E0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FE7372" w14:textId="77777777" w:rsidR="0023061D" w:rsidRPr="00B138F3" w:rsidRDefault="0023061D" w:rsidP="005E5200">
            <w:pPr>
              <w:widowControl w:val="0"/>
              <w:jc w:val="center"/>
              <w:rPr>
                <w:rFonts w:ascii="GHEA Grapalat" w:hAnsi="GHEA Grapalat"/>
                <w:sz w:val="18"/>
                <w:szCs w:val="18"/>
              </w:rPr>
            </w:pPr>
          </w:p>
        </w:tc>
      </w:tr>
      <w:tr w:rsidR="0023061D" w:rsidRPr="00B138F3" w14:paraId="080A622E"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C1541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7C38BB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3D3961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2BDF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0AD6D2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40C676" w14:textId="77777777" w:rsidR="0023061D" w:rsidRPr="00B138F3" w:rsidRDefault="0023061D" w:rsidP="005E5200">
            <w:pPr>
              <w:widowControl w:val="0"/>
              <w:jc w:val="center"/>
              <w:rPr>
                <w:rFonts w:ascii="GHEA Grapalat" w:hAnsi="GHEA Grapalat"/>
                <w:sz w:val="18"/>
                <w:szCs w:val="18"/>
              </w:rPr>
            </w:pPr>
          </w:p>
        </w:tc>
      </w:tr>
    </w:tbl>
    <w:p w14:paraId="11653E5E" w14:textId="77777777" w:rsidR="0023061D" w:rsidRPr="00B138F3" w:rsidRDefault="0023061D" w:rsidP="0023061D">
      <w:pPr>
        <w:widowControl w:val="0"/>
        <w:ind w:left="567" w:right="565"/>
        <w:jc w:val="center"/>
        <w:rPr>
          <w:rFonts w:ascii="GHEA Grapalat" w:hAnsi="GHEA Grapalat"/>
          <w:b/>
        </w:rPr>
      </w:pPr>
    </w:p>
    <w:p w14:paraId="74164817" w14:textId="77777777" w:rsidR="0023061D" w:rsidRPr="00B138F3" w:rsidRDefault="0023061D" w:rsidP="0023061D">
      <w:pPr>
        <w:widowControl w:val="0"/>
        <w:ind w:left="567" w:right="565"/>
        <w:jc w:val="center"/>
        <w:rPr>
          <w:rFonts w:ascii="GHEA Grapalat" w:hAnsi="GHEA Grapalat"/>
          <w:b/>
        </w:rPr>
      </w:pPr>
    </w:p>
    <w:p w14:paraId="15D89BCC" w14:textId="77777777" w:rsidR="0023061D" w:rsidRPr="00B138F3" w:rsidRDefault="0023061D" w:rsidP="0023061D">
      <w:pPr>
        <w:widowControl w:val="0"/>
        <w:ind w:left="567" w:right="565"/>
        <w:jc w:val="center"/>
        <w:rPr>
          <w:rFonts w:ascii="GHEA Grapalat" w:hAnsi="GHEA Grapalat"/>
          <w:b/>
        </w:rPr>
      </w:pPr>
    </w:p>
    <w:p w14:paraId="31DD9F87" w14:textId="77777777" w:rsidR="0023061D" w:rsidRPr="00B138F3" w:rsidRDefault="0023061D" w:rsidP="0023061D">
      <w:pPr>
        <w:widowControl w:val="0"/>
        <w:ind w:left="567" w:right="565"/>
        <w:jc w:val="center"/>
        <w:rPr>
          <w:rFonts w:ascii="GHEA Grapalat" w:hAnsi="GHEA Grapalat"/>
          <w:b/>
        </w:rPr>
      </w:pPr>
    </w:p>
    <w:p w14:paraId="1E3DBD49" w14:textId="77777777" w:rsidR="0023061D" w:rsidRPr="00B138F3" w:rsidRDefault="0023061D" w:rsidP="0023061D">
      <w:pPr>
        <w:widowControl w:val="0"/>
        <w:ind w:left="567" w:right="565"/>
        <w:jc w:val="center"/>
        <w:rPr>
          <w:rFonts w:ascii="GHEA Grapalat" w:hAnsi="GHEA Grapalat"/>
          <w:b/>
        </w:rPr>
      </w:pPr>
    </w:p>
    <w:p w14:paraId="5038A8C0"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EE1A338"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8DBB0A1"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2E7FEB"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9C9CD2D"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DDAC7E"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798D738" w14:textId="77777777" w:rsidR="0059189E" w:rsidRPr="00C715FB"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B138F3" w:rsidRDefault="00520508"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7C1D93" w14:textId="77777777" w:rsidR="00C07676" w:rsidRPr="006E022E" w:rsidRDefault="00C07676" w:rsidP="00032D5D">
      <w:pPr>
        <w:widowControl w:val="0"/>
        <w:ind w:firstLine="567"/>
        <w:jc w:val="right"/>
        <w:rPr>
          <w:rFonts w:ascii="GHEA Grapalat" w:hAnsi="GHEA Grapalat"/>
          <w:b/>
        </w:rPr>
      </w:pPr>
    </w:p>
    <w:p w14:paraId="4D764214" w14:textId="77777777" w:rsidR="00C07676" w:rsidRPr="006E022E" w:rsidRDefault="00C07676" w:rsidP="00032D5D">
      <w:pPr>
        <w:widowControl w:val="0"/>
        <w:ind w:firstLine="567"/>
        <w:jc w:val="right"/>
        <w:rPr>
          <w:rFonts w:ascii="GHEA Grapalat" w:hAnsi="GHEA Grapalat"/>
          <w:b/>
        </w:rPr>
      </w:pPr>
    </w:p>
    <w:p w14:paraId="272F74E8" w14:textId="77777777" w:rsidR="00C07676" w:rsidRPr="006E022E" w:rsidRDefault="00C07676" w:rsidP="00032D5D">
      <w:pPr>
        <w:widowControl w:val="0"/>
        <w:ind w:firstLine="567"/>
        <w:jc w:val="right"/>
        <w:rPr>
          <w:rFonts w:ascii="GHEA Grapalat" w:hAnsi="GHEA Grapalat"/>
          <w:b/>
        </w:rPr>
      </w:pPr>
    </w:p>
    <w:p w14:paraId="6398A960" w14:textId="77777777" w:rsidR="00C07676" w:rsidRPr="006E022E" w:rsidRDefault="00C07676" w:rsidP="00032D5D">
      <w:pPr>
        <w:widowControl w:val="0"/>
        <w:ind w:firstLine="567"/>
        <w:jc w:val="right"/>
        <w:rPr>
          <w:rFonts w:ascii="GHEA Grapalat" w:hAnsi="GHEA Grapalat"/>
          <w:b/>
        </w:rPr>
      </w:pPr>
    </w:p>
    <w:p w14:paraId="7F4307E1" w14:textId="77777777" w:rsidR="00C07676" w:rsidRPr="006E022E" w:rsidRDefault="00C07676" w:rsidP="00032D5D">
      <w:pPr>
        <w:widowControl w:val="0"/>
        <w:ind w:firstLine="567"/>
        <w:jc w:val="right"/>
        <w:rPr>
          <w:rFonts w:ascii="GHEA Grapalat" w:hAnsi="GHEA Grapalat"/>
          <w:b/>
        </w:rPr>
      </w:pPr>
    </w:p>
    <w:p w14:paraId="0B07EA56" w14:textId="77777777" w:rsidR="00C07676" w:rsidRPr="006E022E" w:rsidRDefault="00C07676" w:rsidP="00032D5D">
      <w:pPr>
        <w:widowControl w:val="0"/>
        <w:ind w:firstLine="567"/>
        <w:jc w:val="right"/>
        <w:rPr>
          <w:rFonts w:ascii="GHEA Grapalat" w:hAnsi="GHEA Grapalat"/>
          <w:b/>
        </w:rPr>
      </w:pPr>
    </w:p>
    <w:p w14:paraId="56DBBA93" w14:textId="77777777" w:rsidR="00C07676" w:rsidRPr="006E022E" w:rsidRDefault="00C07676" w:rsidP="00032D5D">
      <w:pPr>
        <w:widowControl w:val="0"/>
        <w:ind w:firstLine="567"/>
        <w:jc w:val="right"/>
        <w:rPr>
          <w:rFonts w:ascii="GHEA Grapalat" w:hAnsi="GHEA Grapalat"/>
          <w:b/>
        </w:rPr>
      </w:pPr>
    </w:p>
    <w:p w14:paraId="5729AA3C" w14:textId="77777777" w:rsidR="00C07676" w:rsidRPr="006E022E" w:rsidRDefault="00C07676" w:rsidP="00032D5D">
      <w:pPr>
        <w:widowControl w:val="0"/>
        <w:ind w:firstLine="567"/>
        <w:jc w:val="right"/>
        <w:rPr>
          <w:rFonts w:ascii="GHEA Grapalat" w:hAnsi="GHEA Grapalat"/>
          <w:b/>
        </w:rPr>
      </w:pPr>
    </w:p>
    <w:p w14:paraId="39AF62F2" w14:textId="77777777" w:rsidR="00C07676" w:rsidRPr="006E022E" w:rsidRDefault="00C07676" w:rsidP="00032D5D">
      <w:pPr>
        <w:widowControl w:val="0"/>
        <w:ind w:firstLine="567"/>
        <w:jc w:val="right"/>
        <w:rPr>
          <w:rFonts w:ascii="GHEA Grapalat" w:hAnsi="GHEA Grapalat"/>
          <w:b/>
        </w:rPr>
      </w:pPr>
    </w:p>
    <w:p w14:paraId="29E47E38" w14:textId="77777777" w:rsidR="00C07676" w:rsidRPr="006E022E" w:rsidRDefault="00C07676" w:rsidP="00032D5D">
      <w:pPr>
        <w:widowControl w:val="0"/>
        <w:ind w:firstLine="567"/>
        <w:jc w:val="right"/>
        <w:rPr>
          <w:rFonts w:ascii="GHEA Grapalat" w:hAnsi="GHEA Grapalat"/>
          <w:b/>
        </w:rPr>
      </w:pPr>
    </w:p>
    <w:p w14:paraId="76E145B9" w14:textId="77777777" w:rsidR="00C07676" w:rsidRPr="006E022E" w:rsidRDefault="00C07676" w:rsidP="00032D5D">
      <w:pPr>
        <w:widowControl w:val="0"/>
        <w:ind w:firstLine="567"/>
        <w:jc w:val="right"/>
        <w:rPr>
          <w:rFonts w:ascii="GHEA Grapalat" w:hAnsi="GHEA Grapalat"/>
          <w:b/>
        </w:rPr>
      </w:pPr>
    </w:p>
    <w:p w14:paraId="3B3CC577" w14:textId="77777777" w:rsidR="00C07676" w:rsidRPr="00B138F3" w:rsidRDefault="00C07676" w:rsidP="00C07676">
      <w:pPr>
        <w:widowControl w:val="0"/>
        <w:jc w:val="right"/>
        <w:rPr>
          <w:rFonts w:ascii="GHEA Grapalat" w:hAnsi="GHEA Grapalat" w:cs="GHEA Grapalat"/>
          <w:i/>
        </w:rPr>
      </w:pPr>
      <w:r w:rsidRPr="00B138F3">
        <w:rPr>
          <w:rFonts w:ascii="GHEA Grapalat" w:hAnsi="GHEA Grapalat"/>
          <w:i/>
        </w:rPr>
        <w:t>Приложение № 5.1</w:t>
      </w:r>
    </w:p>
    <w:p w14:paraId="2570386E" w14:textId="40CBAE57" w:rsidR="00C07676" w:rsidRPr="00B138F3" w:rsidRDefault="00C07676" w:rsidP="00C07676">
      <w:pPr>
        <w:widowControl w:val="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Pr>
          <w:rFonts w:ascii="GHEA Grapalat" w:hAnsi="GHEA Grapalat"/>
          <w:i/>
        </w:rPr>
        <w:t>EQ-</w:t>
      </w:r>
      <w:r>
        <w:rPr>
          <w:rFonts w:ascii="GHEA Grapalat" w:hAnsi="GHEA Grapalat"/>
          <w:i/>
          <w:lang w:val="en-US"/>
        </w:rPr>
        <w:t>GH</w:t>
      </w:r>
      <w:r>
        <w:rPr>
          <w:rFonts w:ascii="GHEA Grapalat" w:hAnsi="GHEA Grapalat"/>
          <w:i/>
        </w:rPr>
        <w:t>AShDzB-</w:t>
      </w:r>
      <w:r w:rsidR="00EF6FE4">
        <w:rPr>
          <w:rFonts w:ascii="GHEA Grapalat" w:hAnsi="GHEA Grapalat"/>
          <w:i/>
        </w:rPr>
        <w:t>26/16</w:t>
      </w:r>
      <w:r w:rsidRPr="00B138F3">
        <w:rPr>
          <w:rFonts w:ascii="GHEA Grapalat" w:hAnsi="GHEA Grapalat"/>
          <w:i/>
        </w:rPr>
        <w:t>"</w:t>
      </w:r>
      <w:r w:rsidRPr="00B138F3">
        <w:rPr>
          <w:rStyle w:val="FootnoteReference"/>
          <w:rFonts w:ascii="GHEA Grapalat" w:hAnsi="GHEA Grapalat"/>
          <w:i/>
        </w:rPr>
        <w:footnoteReference w:customMarkFollows="1" w:id="15"/>
        <w:t>*</w:t>
      </w:r>
    </w:p>
    <w:p w14:paraId="5D319167" w14:textId="77777777" w:rsidR="00C07676" w:rsidRPr="002A4554" w:rsidRDefault="00C07676" w:rsidP="00C07676">
      <w:pPr>
        <w:widowControl w:val="0"/>
        <w:jc w:val="center"/>
        <w:rPr>
          <w:rFonts w:ascii="GHEA Grapalat" w:hAnsi="GHEA Grapalat"/>
          <w:b/>
        </w:rPr>
      </w:pPr>
    </w:p>
    <w:p w14:paraId="51A3F429" w14:textId="77777777" w:rsidR="00C07676" w:rsidRPr="00B138F3" w:rsidRDefault="00C07676" w:rsidP="00C07676">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19DA9746" w14:textId="77777777" w:rsidR="00C07676" w:rsidRPr="00B138F3" w:rsidRDefault="00C07676" w:rsidP="00C07676">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07676" w:rsidRPr="00B138F3" w14:paraId="1EED5A40" w14:textId="77777777" w:rsidTr="005E5200">
        <w:tc>
          <w:tcPr>
            <w:tcW w:w="4786" w:type="dxa"/>
          </w:tcPr>
          <w:p w14:paraId="71EA0BC1" w14:textId="77777777" w:rsidR="00C07676" w:rsidRPr="00B138F3" w:rsidRDefault="00C07676" w:rsidP="005E5200">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3AD1D536" w14:textId="77777777" w:rsidR="00C07676" w:rsidRPr="00B138F3" w:rsidRDefault="00C07676" w:rsidP="005E5200">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14:paraId="12AC16BB" w14:textId="77777777" w:rsidR="00C07676" w:rsidRPr="00B138F3" w:rsidRDefault="00C07676" w:rsidP="00C07676">
      <w:pPr>
        <w:widowControl w:val="0"/>
        <w:rPr>
          <w:rFonts w:ascii="GHEA Grapalat" w:hAnsi="GHEA Grapalat" w:cs="GHEA Grapalat"/>
          <w:b/>
        </w:rPr>
      </w:pPr>
    </w:p>
    <w:p w14:paraId="6EF0B05D" w14:textId="77777777" w:rsidR="00C07676" w:rsidRPr="00B138F3" w:rsidRDefault="00C07676" w:rsidP="00C0767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2AAD4FA" w14:textId="77777777" w:rsidR="00C07676" w:rsidRPr="00B138F3" w:rsidRDefault="00C07676" w:rsidP="00C07676">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EB93199" w14:textId="77777777" w:rsidR="00C07676" w:rsidRPr="00B138F3" w:rsidRDefault="00C07676" w:rsidP="00C0767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1B06597" w14:textId="77777777" w:rsidR="00C07676" w:rsidRPr="00B138F3" w:rsidRDefault="00C07676" w:rsidP="00C07676">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73635BD" w14:textId="77777777" w:rsidR="00C07676" w:rsidRPr="00B138F3" w:rsidRDefault="00C07676" w:rsidP="00C07676">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5B84C16" w14:textId="77777777" w:rsidR="00C07676" w:rsidRPr="00572A57" w:rsidRDefault="00C07676" w:rsidP="00C07676">
      <w:pPr>
        <w:widowControl w:val="0"/>
        <w:jc w:val="center"/>
        <w:rPr>
          <w:rFonts w:ascii="GHEA Grapalat" w:hAnsi="GHEA Grapalat"/>
          <w:b/>
        </w:rPr>
      </w:pPr>
    </w:p>
    <w:p w14:paraId="5A4B92DA" w14:textId="77777777" w:rsidR="00C07676" w:rsidRPr="00B138F3" w:rsidRDefault="00C07676" w:rsidP="00C07676">
      <w:pPr>
        <w:widowControl w:val="0"/>
        <w:jc w:val="center"/>
        <w:rPr>
          <w:rFonts w:ascii="GHEA Grapalat" w:hAnsi="GHEA Grapalat" w:cs="GHEA Grapalat"/>
          <w:b/>
          <w:bCs/>
        </w:rPr>
      </w:pPr>
      <w:r w:rsidRPr="00B138F3">
        <w:rPr>
          <w:rFonts w:ascii="GHEA Grapalat" w:hAnsi="GHEA Grapalat"/>
          <w:b/>
        </w:rPr>
        <w:t>1. Предмет соглашения</w:t>
      </w:r>
    </w:p>
    <w:p w14:paraId="204D8B24" w14:textId="77777777" w:rsidR="00C07676" w:rsidRPr="00B138F3" w:rsidRDefault="00C07676" w:rsidP="00C07676">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9DFA4AA" w14:textId="77777777" w:rsidR="00C07676" w:rsidRPr="00B138F3" w:rsidRDefault="00C07676" w:rsidP="00C07676">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3BCFD9F" w14:textId="77777777" w:rsidR="00C07676" w:rsidRPr="00B138F3" w:rsidRDefault="00C07676" w:rsidP="00C07676">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45AC43C" w14:textId="77777777" w:rsidR="00C07676" w:rsidRPr="00B138F3" w:rsidRDefault="00C07676" w:rsidP="00C07676">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1926F4DC"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68C6535"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3134818"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5C19025"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DC3A39A"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67FB5A"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1226C36"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B138F3">
        <w:rPr>
          <w:rFonts w:ascii="GHEA Grapalat" w:hAnsi="GHEA Grapalat"/>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09E1627"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C4BB66"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555FABE"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E8117D4"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97BDA75"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F78AE6A" w14:textId="77777777" w:rsidR="00C07676" w:rsidRPr="00572A57" w:rsidRDefault="00C07676" w:rsidP="00C07676">
      <w:pPr>
        <w:widowControl w:val="0"/>
        <w:jc w:val="center"/>
        <w:rPr>
          <w:rFonts w:ascii="GHEA Grapalat" w:hAnsi="GHEA Grapalat"/>
          <w:b/>
        </w:rPr>
      </w:pPr>
    </w:p>
    <w:p w14:paraId="53C818A2" w14:textId="77777777" w:rsidR="00C07676" w:rsidRPr="00572A57" w:rsidRDefault="00C07676" w:rsidP="00C07676">
      <w:pPr>
        <w:widowControl w:val="0"/>
        <w:jc w:val="center"/>
        <w:rPr>
          <w:rFonts w:ascii="GHEA Grapalat" w:hAnsi="GHEA Grapalat"/>
          <w:b/>
        </w:rPr>
      </w:pPr>
    </w:p>
    <w:p w14:paraId="3E65F012" w14:textId="77777777" w:rsidR="00C07676" w:rsidRPr="00572A57" w:rsidRDefault="00C07676" w:rsidP="00C07676">
      <w:pPr>
        <w:widowControl w:val="0"/>
        <w:jc w:val="center"/>
        <w:rPr>
          <w:rFonts w:ascii="GHEA Grapalat" w:hAnsi="GHEA Grapalat"/>
          <w:b/>
        </w:rPr>
      </w:pPr>
      <w:r w:rsidRPr="00B138F3">
        <w:rPr>
          <w:rFonts w:ascii="GHEA Grapalat" w:hAnsi="GHEA Grapalat"/>
          <w:b/>
        </w:rPr>
        <w:t>2. Иные условия</w:t>
      </w:r>
    </w:p>
    <w:p w14:paraId="67B7A79F" w14:textId="77777777" w:rsidR="00C07676" w:rsidRPr="00572A57" w:rsidRDefault="00C07676" w:rsidP="00C07676">
      <w:pPr>
        <w:widowControl w:val="0"/>
        <w:jc w:val="center"/>
        <w:rPr>
          <w:rFonts w:ascii="GHEA Grapalat" w:hAnsi="GHEA Grapalat" w:cs="GHEA Grapalat"/>
          <w:b/>
          <w:bCs/>
        </w:rPr>
      </w:pPr>
    </w:p>
    <w:p w14:paraId="0BA66ABD" w14:textId="77777777" w:rsidR="00C07676" w:rsidRPr="00B138F3" w:rsidRDefault="00C07676" w:rsidP="00C07676">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0A597E53" w14:textId="77777777" w:rsidR="00C07676" w:rsidRPr="002A4554" w:rsidRDefault="00C07676" w:rsidP="00C07676">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64FE955"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2B717AD" w14:textId="77777777" w:rsidR="00C07676" w:rsidRPr="00B138F3" w:rsidDel="00A13215"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51431B9" w14:textId="77777777" w:rsidR="00C07676" w:rsidRPr="00B138F3" w:rsidRDefault="00C07676" w:rsidP="00C07676">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2C452F0" w14:textId="77777777" w:rsidR="00C07676" w:rsidRPr="00B138F3" w:rsidRDefault="00C07676" w:rsidP="00C07676">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10AE74AB"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0FBE6F6F"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7C5A85A" w14:textId="77777777" w:rsidR="00C07676" w:rsidRPr="00B138F3" w:rsidRDefault="00C07676" w:rsidP="00C07676">
      <w:pPr>
        <w:widowControl w:val="0"/>
        <w:jc w:val="both"/>
        <w:rPr>
          <w:rFonts w:ascii="GHEA Grapalat" w:hAnsi="GHEA Grapalat"/>
        </w:rPr>
      </w:pPr>
      <w:r w:rsidRPr="00B138F3">
        <w:rPr>
          <w:rFonts w:ascii="GHEA Grapalat" w:hAnsi="GHEA Grapalat"/>
        </w:rPr>
        <w:lastRenderedPageBreak/>
        <w:t>_______________________________________</w:t>
      </w:r>
    </w:p>
    <w:p w14:paraId="14D852EC"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49F1F37D"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6216CE63"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FF88CD9"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1D40355B"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34B9357"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45603BAF"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17DE8291"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4E43ADEC" w14:textId="77777777" w:rsidR="00C07676" w:rsidRPr="00B138F3" w:rsidRDefault="00C07676" w:rsidP="00C07676">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157407E2" w14:textId="77777777" w:rsidR="00C07676" w:rsidRPr="00B138F3" w:rsidRDefault="00C07676" w:rsidP="00C07676">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C07676" w:rsidRPr="00B138F3" w14:paraId="22F71BFA"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F3814" w14:textId="77777777" w:rsidR="00C07676" w:rsidRPr="00B138F3" w:rsidRDefault="00C07676" w:rsidP="005E5200">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C07676" w:rsidRPr="00B138F3" w14:paraId="79BF64E7"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F90EF2" w14:textId="77777777" w:rsidR="00C07676" w:rsidRPr="00B138F3" w:rsidRDefault="00C07676" w:rsidP="005E5200">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C07676" w:rsidRPr="00B138F3" w14:paraId="0C9AE4A2" w14:textId="77777777" w:rsidTr="005E52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8EF006" w14:textId="77777777" w:rsidR="00C07676" w:rsidRPr="00B138F3" w:rsidRDefault="00C07676" w:rsidP="005E5200">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C07676" w:rsidRPr="00B138F3" w14:paraId="519AD26B" w14:textId="77777777" w:rsidTr="005E520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1D526"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C07676" w:rsidRPr="00B138F3" w14:paraId="4D0465B1" w14:textId="77777777" w:rsidTr="005E52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8734E1"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C07676" w:rsidRPr="00B138F3" w14:paraId="643F7141" w14:textId="77777777" w:rsidTr="005E52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E1BDB"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C07676" w:rsidRPr="00B138F3" w14:paraId="2B947E4D"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E8BC80"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C07676" w:rsidRPr="00B138F3" w14:paraId="698282D2"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BE16ED"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07676" w:rsidRPr="00B138F3" w14:paraId="43E5594F"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1B4E3"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C07676" w:rsidRPr="00B138F3" w14:paraId="236C2E8D"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FF44E"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07676" w:rsidRPr="00B138F3" w14:paraId="7FCF18A8" w14:textId="77777777" w:rsidTr="005E52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2A560"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C07676" w:rsidRPr="00B138F3" w14:paraId="477E515B" w14:textId="77777777" w:rsidTr="005E52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1DB7E"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07676" w:rsidRPr="00B138F3" w14:paraId="35F7454E" w14:textId="77777777" w:rsidTr="005E52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03EF11"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C07676" w:rsidRPr="00B138F3" w14:paraId="7D201B14"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2A8AEA"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07676" w:rsidRPr="00B138F3" w14:paraId="68A46F7A"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BBD9EE"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07676" w:rsidRPr="00B138F3" w14:paraId="77A9F2F7"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558A5E"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07676" w:rsidRPr="00B138F3" w14:paraId="608836C8"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DADE1F"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C07676" w:rsidRPr="00B138F3" w14:paraId="7D6D7E7B" w14:textId="77777777" w:rsidTr="005E5200">
        <w:trPr>
          <w:trHeight w:val="424"/>
        </w:trPr>
        <w:tc>
          <w:tcPr>
            <w:tcW w:w="10980" w:type="dxa"/>
            <w:gridSpan w:val="2"/>
            <w:tcBorders>
              <w:top w:val="single" w:sz="4" w:space="0" w:color="auto"/>
              <w:left w:val="single" w:sz="4" w:space="0" w:color="auto"/>
              <w:right w:val="single" w:sz="4" w:space="0" w:color="000000"/>
            </w:tcBorders>
            <w:noWrap/>
            <w:vAlign w:val="bottom"/>
          </w:tcPr>
          <w:p w14:paraId="64AA8998"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07676" w:rsidRPr="00B138F3" w14:paraId="72EE9A01" w14:textId="77777777" w:rsidTr="005E52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A34F5"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07676" w:rsidRPr="00B138F3" w14:paraId="2CE9CC2F" w14:textId="77777777" w:rsidTr="005E52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971412" w14:textId="77777777" w:rsidR="00C07676" w:rsidRPr="00B138F3" w:rsidRDefault="00C07676" w:rsidP="005E5200">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07676" w:rsidRPr="00B138F3" w14:paraId="413869BA" w14:textId="77777777" w:rsidTr="005E5200">
        <w:trPr>
          <w:trHeight w:val="2194"/>
        </w:trPr>
        <w:tc>
          <w:tcPr>
            <w:tcW w:w="5616" w:type="dxa"/>
            <w:tcBorders>
              <w:top w:val="nil"/>
              <w:left w:val="single" w:sz="4" w:space="0" w:color="auto"/>
              <w:bottom w:val="single" w:sz="4" w:space="0" w:color="auto"/>
              <w:right w:val="single" w:sz="4" w:space="0" w:color="auto"/>
            </w:tcBorders>
            <w:noWrap/>
            <w:vAlign w:val="bottom"/>
          </w:tcPr>
          <w:p w14:paraId="204AF228" w14:textId="77777777" w:rsidR="00C07676" w:rsidRPr="00B138F3" w:rsidRDefault="00C07676" w:rsidP="005E5200">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6389C27" w14:textId="77777777" w:rsidR="00C07676" w:rsidRPr="00B138F3" w:rsidRDefault="00C07676" w:rsidP="005E5200">
            <w:pPr>
              <w:widowControl w:val="0"/>
              <w:rPr>
                <w:rFonts w:ascii="GHEA Grapalat" w:hAnsi="GHEA Grapalat" w:cs="Sylfaen"/>
              </w:rPr>
            </w:pPr>
          </w:p>
          <w:p w14:paraId="74CB8A23" w14:textId="77777777" w:rsidR="00C07676" w:rsidRPr="00B138F3" w:rsidRDefault="00C07676" w:rsidP="005E5200">
            <w:pPr>
              <w:widowControl w:val="0"/>
              <w:jc w:val="right"/>
              <w:rPr>
                <w:rFonts w:ascii="GHEA Grapalat" w:hAnsi="GHEA Grapalat" w:cs="Tahoma"/>
              </w:rPr>
            </w:pPr>
            <w:r w:rsidRPr="00B138F3">
              <w:rPr>
                <w:rFonts w:ascii="GHEA Grapalat" w:hAnsi="GHEA Grapalat"/>
              </w:rPr>
              <w:t>/____________________/</w:t>
            </w:r>
          </w:p>
          <w:p w14:paraId="3F7F583A" w14:textId="77777777" w:rsidR="00C07676" w:rsidRPr="00B138F3" w:rsidRDefault="00C07676" w:rsidP="005E5200">
            <w:pPr>
              <w:widowControl w:val="0"/>
              <w:rPr>
                <w:rFonts w:ascii="GHEA Grapalat" w:hAnsi="GHEA Grapalat" w:cs="Sylfaen"/>
              </w:rPr>
            </w:pPr>
          </w:p>
          <w:p w14:paraId="1368781F" w14:textId="77777777" w:rsidR="00C07676" w:rsidRPr="00B138F3" w:rsidRDefault="00C07676" w:rsidP="005E5200">
            <w:pPr>
              <w:widowControl w:val="0"/>
              <w:jc w:val="right"/>
              <w:rPr>
                <w:rFonts w:ascii="GHEA Grapalat" w:hAnsi="GHEA Grapalat" w:cs="Sylfaen"/>
              </w:rPr>
            </w:pPr>
            <w:r w:rsidRPr="00B138F3">
              <w:rPr>
                <w:rFonts w:ascii="GHEA Grapalat" w:hAnsi="GHEA Grapalat"/>
              </w:rPr>
              <w:t>/____________________/</w:t>
            </w:r>
          </w:p>
          <w:p w14:paraId="29D508F1" w14:textId="77777777" w:rsidR="00C07676" w:rsidRPr="00B138F3" w:rsidRDefault="00C07676" w:rsidP="005E5200">
            <w:pPr>
              <w:widowControl w:val="0"/>
              <w:rPr>
                <w:rFonts w:ascii="GHEA Grapalat" w:hAnsi="GHEA Grapalat" w:cs="Sylfaen"/>
              </w:rPr>
            </w:pPr>
          </w:p>
          <w:p w14:paraId="6CC4CA8F" w14:textId="77777777" w:rsidR="00C07676" w:rsidRPr="00B138F3" w:rsidRDefault="00C07676" w:rsidP="005E5200">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549BB4F4" w14:textId="77777777" w:rsidR="00C07676" w:rsidRPr="00B138F3" w:rsidRDefault="00C07676" w:rsidP="005E5200">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479C8C8" w14:textId="77777777" w:rsidR="00C07676" w:rsidRPr="00B138F3" w:rsidRDefault="00C07676" w:rsidP="005E5200">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F18A02E" w14:textId="77777777" w:rsidR="00C07676" w:rsidRPr="00B138F3" w:rsidRDefault="00C07676" w:rsidP="005E5200">
            <w:pPr>
              <w:widowControl w:val="0"/>
              <w:rPr>
                <w:rFonts w:ascii="GHEA Grapalat" w:hAnsi="GHEA Grapalat" w:cs="Sylfaen"/>
              </w:rPr>
            </w:pPr>
          </w:p>
          <w:p w14:paraId="6EC60AE8" w14:textId="77777777" w:rsidR="00C07676" w:rsidRPr="00B138F3" w:rsidRDefault="00C07676" w:rsidP="005E5200">
            <w:pPr>
              <w:widowControl w:val="0"/>
              <w:jc w:val="right"/>
              <w:rPr>
                <w:rFonts w:ascii="GHEA Grapalat" w:hAnsi="GHEA Grapalat" w:cs="Sylfaen"/>
              </w:rPr>
            </w:pPr>
            <w:r w:rsidRPr="00B138F3">
              <w:rPr>
                <w:rFonts w:ascii="GHEA Grapalat" w:hAnsi="GHEA Grapalat"/>
              </w:rPr>
              <w:t>/____________________/</w:t>
            </w:r>
          </w:p>
          <w:p w14:paraId="3E9D4C69" w14:textId="77777777" w:rsidR="00C07676" w:rsidRPr="00B138F3" w:rsidRDefault="00C07676" w:rsidP="005E5200">
            <w:pPr>
              <w:widowControl w:val="0"/>
              <w:jc w:val="right"/>
              <w:rPr>
                <w:rFonts w:ascii="GHEA Grapalat" w:hAnsi="GHEA Grapalat" w:cs="Tahoma"/>
              </w:rPr>
            </w:pPr>
          </w:p>
          <w:p w14:paraId="338921CD" w14:textId="77777777" w:rsidR="00C07676" w:rsidRPr="00B138F3" w:rsidRDefault="00C07676" w:rsidP="005E5200">
            <w:pPr>
              <w:widowControl w:val="0"/>
              <w:jc w:val="right"/>
              <w:rPr>
                <w:rFonts w:ascii="GHEA Grapalat" w:hAnsi="GHEA Grapalat" w:cs="Sylfaen"/>
              </w:rPr>
            </w:pPr>
            <w:r w:rsidRPr="00B138F3">
              <w:rPr>
                <w:rFonts w:ascii="GHEA Grapalat" w:hAnsi="GHEA Grapalat"/>
              </w:rPr>
              <w:t>/____________________/</w:t>
            </w:r>
          </w:p>
          <w:p w14:paraId="2EE27E28" w14:textId="77777777" w:rsidR="00C07676" w:rsidRPr="00B138F3" w:rsidRDefault="00C07676" w:rsidP="005E5200">
            <w:pPr>
              <w:widowControl w:val="0"/>
              <w:rPr>
                <w:rFonts w:ascii="GHEA Grapalat" w:hAnsi="GHEA Grapalat" w:cs="Sylfaen"/>
              </w:rPr>
            </w:pPr>
          </w:p>
          <w:p w14:paraId="420E7F5A" w14:textId="77777777" w:rsidR="00C07676" w:rsidRPr="00B138F3" w:rsidRDefault="00C07676" w:rsidP="005E5200">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07676" w:rsidRPr="00B138F3" w14:paraId="41172B6D" w14:textId="77777777" w:rsidTr="005E5200">
        <w:trPr>
          <w:trHeight w:val="2194"/>
        </w:trPr>
        <w:tc>
          <w:tcPr>
            <w:tcW w:w="5616" w:type="dxa"/>
            <w:tcBorders>
              <w:top w:val="single" w:sz="4" w:space="0" w:color="auto"/>
              <w:left w:val="single" w:sz="4" w:space="0" w:color="auto"/>
              <w:right w:val="single" w:sz="4" w:space="0" w:color="auto"/>
            </w:tcBorders>
            <w:noWrap/>
            <w:vAlign w:val="bottom"/>
          </w:tcPr>
          <w:p w14:paraId="2C3CC9BB" w14:textId="77777777" w:rsidR="00C07676" w:rsidRPr="00B138F3" w:rsidRDefault="00C07676" w:rsidP="005E5200">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313D783" w14:textId="77777777" w:rsidR="00C07676" w:rsidRPr="00B138F3" w:rsidRDefault="00C07676" w:rsidP="005E5200">
            <w:pPr>
              <w:widowControl w:val="0"/>
              <w:rPr>
                <w:rFonts w:ascii="GHEA Grapalat" w:hAnsi="GHEA Grapalat"/>
              </w:rPr>
            </w:pPr>
          </w:p>
          <w:p w14:paraId="1B3F887F" w14:textId="77777777" w:rsidR="00C07676" w:rsidRPr="00B138F3" w:rsidRDefault="00C07676" w:rsidP="005E5200">
            <w:pPr>
              <w:widowControl w:val="0"/>
              <w:jc w:val="right"/>
              <w:rPr>
                <w:rFonts w:ascii="GHEA Grapalat" w:hAnsi="GHEA Grapalat" w:cs="Tahoma"/>
              </w:rPr>
            </w:pPr>
            <w:r w:rsidRPr="00B138F3">
              <w:rPr>
                <w:rFonts w:ascii="GHEA Grapalat" w:hAnsi="GHEA Grapalat"/>
              </w:rPr>
              <w:t>/____________________/</w:t>
            </w:r>
          </w:p>
          <w:p w14:paraId="6F6423AF" w14:textId="77777777" w:rsidR="00C07676" w:rsidRPr="00B138F3" w:rsidRDefault="00C07676" w:rsidP="005E5200">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FB9EF93" w14:textId="77777777" w:rsidR="00C07676" w:rsidRPr="00B138F3" w:rsidRDefault="00C07676" w:rsidP="005E5200">
            <w:pPr>
              <w:widowControl w:val="0"/>
              <w:rPr>
                <w:rFonts w:ascii="GHEA Grapalat" w:hAnsi="GHEA Grapalat" w:cs="Tahoma"/>
              </w:rPr>
            </w:pPr>
          </w:p>
          <w:p w14:paraId="4B28D61C" w14:textId="77777777" w:rsidR="00C07676" w:rsidRPr="00B138F3" w:rsidRDefault="00C07676" w:rsidP="005E5200">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8AAC5D0" w14:textId="77777777" w:rsidR="00C07676" w:rsidRPr="00B138F3" w:rsidRDefault="00C07676" w:rsidP="005E5200">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A73AE01" w14:textId="77777777" w:rsidR="00C07676" w:rsidRPr="00B138F3" w:rsidRDefault="00C07676" w:rsidP="005E5200">
            <w:pPr>
              <w:widowControl w:val="0"/>
              <w:rPr>
                <w:rFonts w:ascii="GHEA Grapalat" w:hAnsi="GHEA Grapalat" w:cs="Tahoma"/>
              </w:rPr>
            </w:pPr>
          </w:p>
          <w:p w14:paraId="52E73680" w14:textId="77777777" w:rsidR="00C07676" w:rsidRPr="00B138F3" w:rsidRDefault="00C07676" w:rsidP="005E5200">
            <w:pPr>
              <w:widowControl w:val="0"/>
              <w:jc w:val="right"/>
              <w:rPr>
                <w:rFonts w:ascii="GHEA Grapalat" w:hAnsi="GHEA Grapalat" w:cs="Tahoma"/>
              </w:rPr>
            </w:pPr>
            <w:r w:rsidRPr="00B138F3">
              <w:rPr>
                <w:rFonts w:ascii="GHEA Grapalat" w:hAnsi="GHEA Grapalat"/>
              </w:rPr>
              <w:t>/____________________/</w:t>
            </w:r>
          </w:p>
          <w:p w14:paraId="0B22BA0C" w14:textId="77777777" w:rsidR="00C07676" w:rsidRPr="00B138F3" w:rsidRDefault="00C07676" w:rsidP="005E5200">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E482744" w14:textId="77777777" w:rsidR="00C07676" w:rsidRPr="00B138F3" w:rsidRDefault="00C07676" w:rsidP="005E5200">
            <w:pPr>
              <w:widowControl w:val="0"/>
              <w:rPr>
                <w:rFonts w:ascii="GHEA Grapalat" w:hAnsi="GHEA Grapalat" w:cs="Arial"/>
              </w:rPr>
            </w:pPr>
          </w:p>
        </w:tc>
      </w:tr>
      <w:tr w:rsidR="00C07676" w:rsidRPr="00B138F3" w14:paraId="4D994630" w14:textId="77777777" w:rsidTr="005E5200">
        <w:trPr>
          <w:trHeight w:val="2194"/>
        </w:trPr>
        <w:tc>
          <w:tcPr>
            <w:tcW w:w="5616" w:type="dxa"/>
            <w:tcBorders>
              <w:top w:val="nil"/>
              <w:left w:val="single" w:sz="4" w:space="0" w:color="auto"/>
              <w:bottom w:val="single" w:sz="4" w:space="0" w:color="auto"/>
              <w:right w:val="single" w:sz="4" w:space="0" w:color="auto"/>
            </w:tcBorders>
            <w:noWrap/>
            <w:vAlign w:val="bottom"/>
          </w:tcPr>
          <w:p w14:paraId="30E9D8A1" w14:textId="77777777" w:rsidR="00C07676" w:rsidRPr="00B138F3" w:rsidRDefault="00C07676" w:rsidP="005E5200">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6285EC6" w14:textId="77777777" w:rsidR="00C07676" w:rsidRPr="00B138F3" w:rsidRDefault="00C07676" w:rsidP="005E5200">
            <w:pPr>
              <w:widowControl w:val="0"/>
              <w:rPr>
                <w:rFonts w:ascii="GHEA Grapalat" w:hAnsi="GHEA Grapalat" w:cs="Sylfaen"/>
              </w:rPr>
            </w:pPr>
          </w:p>
          <w:p w14:paraId="25C893F2" w14:textId="77777777" w:rsidR="00C07676" w:rsidRPr="00B138F3" w:rsidRDefault="00C07676" w:rsidP="005E5200">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E05F5E" w14:textId="77777777" w:rsidR="00C07676" w:rsidRPr="00B138F3" w:rsidRDefault="00C07676" w:rsidP="005E5200">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CB75252" w14:textId="77777777" w:rsidR="00C07676" w:rsidRPr="00B138F3" w:rsidRDefault="00C07676" w:rsidP="005E5200">
            <w:pPr>
              <w:widowControl w:val="0"/>
              <w:rPr>
                <w:rFonts w:ascii="GHEA Grapalat" w:hAnsi="GHEA Grapalat"/>
              </w:rPr>
            </w:pPr>
          </w:p>
          <w:p w14:paraId="0FDDDDF9" w14:textId="77777777" w:rsidR="00C07676" w:rsidRPr="00B138F3" w:rsidRDefault="00C07676" w:rsidP="005E5200">
            <w:pPr>
              <w:widowControl w:val="0"/>
              <w:jc w:val="right"/>
              <w:rPr>
                <w:rFonts w:ascii="GHEA Grapalat" w:hAnsi="GHEA Grapalat" w:cs="Sylfaen"/>
              </w:rPr>
            </w:pPr>
            <w:r w:rsidRPr="00B138F3">
              <w:rPr>
                <w:rFonts w:ascii="GHEA Grapalat" w:hAnsi="GHEA Grapalat"/>
              </w:rPr>
              <w:t>23.в Дата исполнения: "___" ___ 20___г.</w:t>
            </w:r>
          </w:p>
        </w:tc>
      </w:tr>
    </w:tbl>
    <w:p w14:paraId="0C268A24" w14:textId="77777777" w:rsidR="00C07676" w:rsidRPr="00B138F3" w:rsidRDefault="00C07676" w:rsidP="00C07676">
      <w:pPr>
        <w:widowControl w:val="0"/>
        <w:jc w:val="center"/>
        <w:rPr>
          <w:rFonts w:ascii="GHEA Grapalat" w:hAnsi="GHEA Grapalat" w:cs="Sylfaen"/>
        </w:rPr>
      </w:pPr>
    </w:p>
    <w:p w14:paraId="3D8E2D5E" w14:textId="77777777" w:rsidR="00C07676" w:rsidRPr="00B138F3" w:rsidRDefault="00C07676" w:rsidP="00C0767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26F4206" w14:textId="77777777" w:rsidR="00C07676" w:rsidRPr="00B138F3" w:rsidRDefault="00C07676" w:rsidP="00C07676">
      <w:pPr>
        <w:rPr>
          <w:rFonts w:ascii="GHEA Grapalat" w:hAnsi="GHEA Grapalat" w:cs="Sylfaen"/>
        </w:rPr>
      </w:pPr>
      <w:r w:rsidRPr="00B138F3">
        <w:rPr>
          <w:rFonts w:ascii="GHEA Grapalat" w:hAnsi="GHEA Grapalat" w:cs="Sylfaen"/>
        </w:rPr>
        <w:br w:type="page"/>
      </w:r>
    </w:p>
    <w:p w14:paraId="51448F9C" w14:textId="77777777" w:rsidR="00C07676" w:rsidRPr="00B138F3" w:rsidRDefault="00C07676" w:rsidP="00C07676">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07676" w:rsidRPr="00B138F3" w14:paraId="26579517" w14:textId="77777777" w:rsidTr="005E52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62CB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52D2DAE"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13E72EE"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3CC0514"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4EBAA55"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FF23F18"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B6B48BF"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Сторона,</w:t>
            </w:r>
          </w:p>
          <w:p w14:paraId="7DD296BB"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2ED91DA"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F010CDF"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C07676" w:rsidRPr="00B138F3" w14:paraId="6A9B0548" w14:textId="77777777" w:rsidTr="005E52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FF512D"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5D9D934"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6E8006"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73241BF"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E10EE83"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5</w:t>
            </w:r>
          </w:p>
        </w:tc>
      </w:tr>
      <w:tr w:rsidR="00C07676" w:rsidRPr="00B138F3" w14:paraId="77BEE4EA"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26985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BAFEF4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77AE87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359C4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B9820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C07676" w:rsidRPr="00B138F3" w14:paraId="6627CE8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60EE0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E994B1B" w14:textId="77777777" w:rsidR="00C07676" w:rsidRPr="00B138F3" w:rsidRDefault="00C07676" w:rsidP="005E5200">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9E3115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1C275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1E296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C07676" w:rsidRPr="00B138F3" w14:paraId="2790B1A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2AF72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B591C91" w14:textId="77777777" w:rsidR="00C07676" w:rsidRPr="00B138F3" w:rsidRDefault="00C07676" w:rsidP="005E5200">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4A9A86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DC34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6428F7B8" w14:textId="77777777" w:rsidR="00C07676" w:rsidRPr="00B138F3" w:rsidRDefault="00C07676" w:rsidP="005E520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2B43CE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C07676" w:rsidRPr="00B138F3" w14:paraId="0D184AB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FBF75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4C6368" w14:textId="77777777" w:rsidR="00C07676" w:rsidRPr="00B138F3" w:rsidRDefault="00C07676" w:rsidP="005E5200">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A8E331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4A0C6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6FCAF96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8CEB59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0C2C25DD"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F78D3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EF2954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B54EA0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A3F64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42BB78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595CCAA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539C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76140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7EB4C1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D3491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5CA7509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9CC9AD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2C7E43DE"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D62F8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EE9E18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D7DB43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74FF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E4464C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0DA947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300F1CC8"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FE5CB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33698E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0942B3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4A930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F665C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9AB6A0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732E3FD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FEBC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994802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04B8E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7196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25D5DB4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w:t>
            </w:r>
            <w:r w:rsidRPr="00B138F3">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84A3DB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C07676" w:rsidRPr="00B138F3" w14:paraId="07475BE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3007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B453F9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AA4D7A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F1CEB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793893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04A55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C07676" w:rsidRPr="00B138F3" w14:paraId="59F712A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9CDB2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91114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35177D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70184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261129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133C2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07676" w:rsidRPr="00B138F3" w14:paraId="0AF8AA8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2BDB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685449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A51B5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1795C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D9C8C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07676" w:rsidRPr="00B138F3" w14:paraId="6F7B558E"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B2B8E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36CA18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97CAA0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4B86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4A71F3D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A39AE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07676" w:rsidRPr="00B138F3" w14:paraId="28FD222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8E122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5B863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437AA5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8FA43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1F9B207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D38D98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C07676" w:rsidRPr="00B138F3" w14:paraId="0A4AE65C"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12ED8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3048C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66207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F7509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8DC6E6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84375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C07676" w:rsidRPr="00B138F3" w14:paraId="6069C26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4194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EFAD26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766549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908C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62191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2031AE7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52C51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660435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603889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AEC1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260A1F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07676" w:rsidRPr="00B138F3" w14:paraId="3360F4E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EADC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15D54A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4856EB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F48F4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2A2AB21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2FE5DC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07676" w:rsidRPr="00B138F3" w14:paraId="285805FF"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F6E86" w14:textId="77777777" w:rsidR="00C07676" w:rsidRPr="00B138F3" w:rsidDel="0010680B" w:rsidRDefault="00C07676" w:rsidP="005E5200">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45FDE2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DA3EF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AF0197" w14:textId="77777777" w:rsidR="00C07676" w:rsidRPr="00B138F3" w:rsidRDefault="00C07676" w:rsidP="005E5200">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3DCF8F7" w14:textId="77777777" w:rsidR="00C07676" w:rsidRPr="00B138F3" w:rsidRDefault="00C07676" w:rsidP="005E5200">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F47DFF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368D8F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C07676" w:rsidRPr="00B138F3" w14:paraId="3F7106A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EADD0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42F3E9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382401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2772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02964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34BB34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A28848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07676" w:rsidRPr="00B138F3" w14:paraId="15B55F88"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185BA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80F79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9A7920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99200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796DB8E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5C51E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BE399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C07676" w:rsidRPr="00B138F3" w14:paraId="45AA817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EB06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661807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58AE99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F355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71D55D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B73FFA4" w14:textId="77777777" w:rsidR="00C07676" w:rsidRPr="00B138F3" w:rsidRDefault="00C07676" w:rsidP="005E520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C22EFD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35742C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C07676" w:rsidRPr="00B138F3" w14:paraId="02E641E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4DD7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C21CD8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7D70BC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EB0F8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7BEB5C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A50A56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C07676" w:rsidRPr="00B138F3" w14:paraId="13A49084"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7AFA8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6EA156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44647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F04B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7F4D85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1D599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C033F6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C07676" w:rsidRPr="00B138F3" w14:paraId="22FDF7EF"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8C49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AB786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A36D83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10A24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5A2F16E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B8F495A" w14:textId="77777777" w:rsidR="00C07676" w:rsidRPr="00B138F3" w:rsidRDefault="00C07676" w:rsidP="005E5200">
            <w:pPr>
              <w:widowControl w:val="0"/>
              <w:jc w:val="center"/>
              <w:rPr>
                <w:rFonts w:ascii="GHEA Grapalat" w:hAnsi="GHEA Grapalat"/>
                <w:sz w:val="18"/>
                <w:szCs w:val="18"/>
              </w:rPr>
            </w:pPr>
          </w:p>
        </w:tc>
      </w:tr>
      <w:tr w:rsidR="00C07676" w:rsidRPr="00B138F3" w14:paraId="6883C8B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1D576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AFD50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88B4A2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A7817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5F1EBC3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928AD0E" w14:textId="77777777" w:rsidR="00C07676" w:rsidRPr="00B138F3" w:rsidRDefault="00C07676" w:rsidP="005E5200">
            <w:pPr>
              <w:widowControl w:val="0"/>
              <w:jc w:val="center"/>
              <w:rPr>
                <w:rFonts w:ascii="GHEA Grapalat" w:hAnsi="GHEA Grapalat"/>
                <w:sz w:val="18"/>
                <w:szCs w:val="18"/>
              </w:rPr>
            </w:pPr>
          </w:p>
        </w:tc>
      </w:tr>
      <w:tr w:rsidR="00C07676" w:rsidRPr="00B138F3" w14:paraId="5A1EB93F"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77A5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3DCD9A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96E68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15F96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080D6E6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6508583" w14:textId="77777777" w:rsidR="00C07676" w:rsidRPr="00B138F3" w:rsidRDefault="00C07676" w:rsidP="005E5200">
            <w:pPr>
              <w:widowControl w:val="0"/>
              <w:jc w:val="center"/>
              <w:rPr>
                <w:rFonts w:ascii="GHEA Grapalat" w:hAnsi="GHEA Grapalat"/>
                <w:sz w:val="18"/>
                <w:szCs w:val="18"/>
              </w:rPr>
            </w:pPr>
          </w:p>
        </w:tc>
      </w:tr>
      <w:tr w:rsidR="00C07676" w:rsidRPr="00B138F3" w14:paraId="0852146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58AB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A98613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2D6F5D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BA2180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48116C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544E71" w14:textId="77777777" w:rsidR="00C07676" w:rsidRPr="00B138F3" w:rsidRDefault="00C07676" w:rsidP="005E5200">
            <w:pPr>
              <w:widowControl w:val="0"/>
              <w:jc w:val="center"/>
              <w:rPr>
                <w:rFonts w:ascii="GHEA Grapalat" w:hAnsi="GHEA Grapalat"/>
                <w:sz w:val="18"/>
                <w:szCs w:val="18"/>
              </w:rPr>
            </w:pPr>
          </w:p>
        </w:tc>
      </w:tr>
      <w:tr w:rsidR="00C07676" w:rsidRPr="00B138F3" w14:paraId="4BC9DE1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5749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B7393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01A19A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577B2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B1D672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0C4543" w14:textId="77777777" w:rsidR="00C07676" w:rsidRPr="00B138F3" w:rsidRDefault="00C07676" w:rsidP="005E5200">
            <w:pPr>
              <w:widowControl w:val="0"/>
              <w:jc w:val="center"/>
              <w:rPr>
                <w:rFonts w:ascii="GHEA Grapalat" w:hAnsi="GHEA Grapalat"/>
                <w:sz w:val="18"/>
                <w:szCs w:val="18"/>
              </w:rPr>
            </w:pPr>
          </w:p>
        </w:tc>
      </w:tr>
      <w:tr w:rsidR="00C07676" w:rsidRPr="00B138F3" w14:paraId="009377F4"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58EF4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0E068A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C1CDF0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43CF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C3EFD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D55E67" w14:textId="77777777" w:rsidR="00C07676" w:rsidRPr="00B138F3" w:rsidRDefault="00C07676" w:rsidP="005E5200">
            <w:pPr>
              <w:widowControl w:val="0"/>
              <w:jc w:val="center"/>
              <w:rPr>
                <w:rFonts w:ascii="GHEA Grapalat" w:hAnsi="GHEA Grapalat"/>
                <w:sz w:val="18"/>
                <w:szCs w:val="18"/>
              </w:rPr>
            </w:pPr>
          </w:p>
        </w:tc>
      </w:tr>
    </w:tbl>
    <w:p w14:paraId="16F11B6A" w14:textId="77777777" w:rsidR="00A67C15" w:rsidRDefault="00A67C15" w:rsidP="00032D5D">
      <w:pPr>
        <w:pStyle w:val="BodyTextIndent3"/>
        <w:widowControl w:val="0"/>
        <w:spacing w:line="240" w:lineRule="auto"/>
        <w:jc w:val="right"/>
        <w:rPr>
          <w:rFonts w:ascii="GHEA Grapalat" w:hAnsi="GHEA Grapalat"/>
          <w:b/>
          <w:sz w:val="24"/>
          <w:szCs w:val="24"/>
        </w:rPr>
      </w:pPr>
    </w:p>
    <w:p w14:paraId="5AFE7415" w14:textId="77777777" w:rsidR="00A67C15" w:rsidRDefault="00A67C15" w:rsidP="00032D5D">
      <w:pPr>
        <w:pStyle w:val="BodyTextIndent3"/>
        <w:widowControl w:val="0"/>
        <w:spacing w:line="240" w:lineRule="auto"/>
        <w:jc w:val="right"/>
        <w:rPr>
          <w:rFonts w:ascii="GHEA Grapalat" w:hAnsi="GHEA Grapalat"/>
          <w:b/>
          <w:sz w:val="24"/>
          <w:szCs w:val="24"/>
        </w:rPr>
      </w:pPr>
    </w:p>
    <w:p w14:paraId="2946C37E" w14:textId="77777777" w:rsidR="00A67C15" w:rsidRDefault="00A67C15" w:rsidP="00032D5D">
      <w:pPr>
        <w:pStyle w:val="BodyTextIndent3"/>
        <w:widowControl w:val="0"/>
        <w:spacing w:line="240" w:lineRule="auto"/>
        <w:jc w:val="right"/>
        <w:rPr>
          <w:rFonts w:ascii="GHEA Grapalat" w:hAnsi="GHEA Grapalat"/>
          <w:b/>
          <w:sz w:val="24"/>
          <w:szCs w:val="24"/>
        </w:rPr>
      </w:pPr>
    </w:p>
    <w:p w14:paraId="4B2D8E29" w14:textId="77777777" w:rsidR="00A67C15" w:rsidRDefault="00A67C15" w:rsidP="00032D5D">
      <w:pPr>
        <w:pStyle w:val="BodyTextIndent3"/>
        <w:widowControl w:val="0"/>
        <w:spacing w:line="240" w:lineRule="auto"/>
        <w:jc w:val="right"/>
        <w:rPr>
          <w:rFonts w:ascii="GHEA Grapalat" w:hAnsi="GHEA Grapalat"/>
          <w:b/>
          <w:sz w:val="24"/>
          <w:szCs w:val="24"/>
        </w:rPr>
      </w:pPr>
    </w:p>
    <w:p w14:paraId="1935CAC8"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08B6E629"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951BAD1"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27A747C5"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5E11ECD0"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2A42A5C"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3FF8B76"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2DF7D058"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0A678AEA"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236BC3FB"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53B1A418"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1C474E96"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B6A450F"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4160C4F0"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BF3B56C"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4EC0C301"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7F5734F9"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1C3D53C0"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006A042B"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6922D68B" w14:textId="77C29F66"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17"/>
        <w:t>26</w:t>
      </w:r>
    </w:p>
    <w:p w14:paraId="788D9252" w14:textId="5B570A92"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F1514">
        <w:rPr>
          <w:rFonts w:ascii="GHEA Grapalat" w:hAnsi="GHEA Grapalat"/>
          <w:b/>
          <w:sz w:val="24"/>
          <w:szCs w:val="24"/>
        </w:rPr>
        <w:t>GHAShDzB-</w:t>
      </w:r>
      <w:r w:rsidR="00EF6FE4">
        <w:rPr>
          <w:rFonts w:ascii="GHEA Grapalat" w:hAnsi="GHEA Grapalat"/>
          <w:b/>
          <w:sz w:val="24"/>
          <w:szCs w:val="24"/>
        </w:rPr>
        <w:t>26/16</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032D5D">
      <w:pPr>
        <w:widowControl w:val="0"/>
        <w:tabs>
          <w:tab w:val="left" w:pos="2268"/>
        </w:tabs>
        <w:ind w:firstLine="567"/>
        <w:jc w:val="right"/>
        <w:rPr>
          <w:rFonts w:ascii="GHEA Grapalat" w:hAnsi="GHEA Grapalat"/>
        </w:rPr>
      </w:pPr>
    </w:p>
    <w:p w14:paraId="6A576FD2" w14:textId="77777777" w:rsidR="0059189E" w:rsidRPr="00AA2A86" w:rsidRDefault="0059189E" w:rsidP="00032D5D">
      <w:pPr>
        <w:widowControl w:val="0"/>
        <w:ind w:firstLine="567"/>
        <w:jc w:val="center"/>
        <w:rPr>
          <w:rFonts w:ascii="GHEA Grapalat" w:hAnsi="GHEA Grapalat"/>
          <w:b/>
        </w:rPr>
      </w:pPr>
    </w:p>
    <w:p w14:paraId="4D77D10A" w14:textId="39A94E94" w:rsidR="00BB28C8" w:rsidRPr="000A3450" w:rsidRDefault="00BB28C8" w:rsidP="00032D5D">
      <w:pPr>
        <w:widowControl w:val="0"/>
        <w:ind w:firstLine="567"/>
        <w:jc w:val="center"/>
        <w:rPr>
          <w:rFonts w:ascii="GHEA Grapalat" w:hAnsi="GHEA Grapalat"/>
          <w:b/>
        </w:rPr>
      </w:pPr>
      <w:r w:rsidRPr="009F3DC7">
        <w:rPr>
          <w:rFonts w:ascii="GHEA Grapalat" w:hAnsi="GHEA Grapalat"/>
          <w:b/>
        </w:rPr>
        <w:t xml:space="preserve">ДОГОВОР ЗАКУПКИ НА ВЫПОЛНЕНИЕ ПОДРЯДНЫХ РАБОТ </w:t>
      </w:r>
    </w:p>
    <w:p w14:paraId="089B3FF5" w14:textId="77777777" w:rsidR="00BB28C8" w:rsidRPr="000A3450" w:rsidRDefault="00BB28C8" w:rsidP="00032D5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032D5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032D5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15A522A" w14:textId="77777777" w:rsidR="00BB28C8" w:rsidRPr="009F3DC7" w:rsidRDefault="00BB28C8" w:rsidP="00032D5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032D5D">
      <w:pPr>
        <w:widowControl w:val="0"/>
        <w:ind w:firstLine="567"/>
        <w:jc w:val="both"/>
        <w:rPr>
          <w:rFonts w:ascii="GHEA Grapalat" w:hAnsi="GHEA Grapalat"/>
          <w:b/>
        </w:rPr>
      </w:pPr>
    </w:p>
    <w:p w14:paraId="14988806" w14:textId="77777777" w:rsidR="00BB28C8" w:rsidRPr="009F3DC7" w:rsidRDefault="00BB28C8" w:rsidP="00032D5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19F8C9" w14:textId="6A87B80F" w:rsidR="00051504" w:rsidRPr="002C12BB" w:rsidRDefault="00545144" w:rsidP="00FD7958">
      <w:pPr>
        <w:pStyle w:val="HTMLPreformatted"/>
        <w:shd w:val="clear" w:color="auto" w:fill="F8F9FA"/>
        <w:jc w:val="both"/>
        <w:rPr>
          <w:rFonts w:ascii="GHEA Grapalat" w:hAnsi="GHEA Grapalat"/>
          <w:lang w:val="ru-RU"/>
        </w:rPr>
      </w:pPr>
      <w:r>
        <w:rPr>
          <w:rFonts w:ascii="GHEA Grapalat" w:hAnsi="GHEA Grapalat"/>
          <w:lang w:val="hy-AM"/>
        </w:rPr>
        <w:t xml:space="preserve">          </w:t>
      </w:r>
      <w:r w:rsidR="00BB28C8" w:rsidRPr="00051504">
        <w:rPr>
          <w:rFonts w:ascii="GHEA Grapalat" w:hAnsi="GHEA Grapalat"/>
          <w:lang w:val="ru-RU"/>
        </w:rPr>
        <w:t>1.1.</w:t>
      </w:r>
      <w:r w:rsidR="00BB28C8" w:rsidRPr="00051504">
        <w:rPr>
          <w:rFonts w:ascii="GHEA Grapalat" w:hAnsi="GHEA Grapalat"/>
          <w:lang w:val="ru-RU"/>
        </w:rPr>
        <w:tab/>
      </w:r>
      <w:r w:rsidR="00051504" w:rsidRPr="00B81A8E">
        <w:rPr>
          <w:rFonts w:ascii="GHEA Grapalat" w:hAnsi="GHEA Grapalat" w:cs="Times New Roman"/>
          <w:sz w:val="24"/>
          <w:szCs w:val="24"/>
          <w:lang w:val="ru-RU" w:eastAsia="ru-RU" w:bidi="ru-RU"/>
        </w:rPr>
        <w:t xml:space="preserve">Подрядчик обязуется в установленном настоящим Договором порядке, предусмотренных объемах, форме и сроках выполнять установленные Приложением N 1 к настоящему Договору (далее-договор) </w:t>
      </w:r>
      <w:r w:rsidR="00051504" w:rsidRPr="00B81A8E">
        <w:rPr>
          <w:rFonts w:ascii="GHEA Grapalat" w:hAnsi="GHEA Grapalat" w:cs="Times New Roman" w:hint="eastAsia"/>
          <w:sz w:val="24"/>
          <w:szCs w:val="24"/>
          <w:lang w:val="ru-RU" w:eastAsia="ru-RU" w:bidi="ru-RU"/>
        </w:rPr>
        <w:t>проектной</w:t>
      </w:r>
      <w:r w:rsidR="00051504" w:rsidRPr="00B81A8E">
        <w:rPr>
          <w:rFonts w:ascii="GHEA Grapalat" w:hAnsi="GHEA Grapalat" w:cs="Times New Roman"/>
          <w:sz w:val="24"/>
          <w:szCs w:val="24"/>
          <w:lang w:val="ru-RU" w:eastAsia="ru-RU" w:bidi="ru-RU"/>
        </w:rPr>
        <w:t xml:space="preserve"> </w:t>
      </w:r>
      <w:r w:rsidR="00051504" w:rsidRPr="00B81A8E">
        <w:rPr>
          <w:rFonts w:ascii="GHEA Grapalat" w:hAnsi="GHEA Grapalat" w:cs="Times New Roman" w:hint="eastAsia"/>
          <w:sz w:val="24"/>
          <w:szCs w:val="24"/>
          <w:lang w:val="ru-RU" w:eastAsia="ru-RU" w:bidi="ru-RU"/>
        </w:rPr>
        <w:t>документацией</w:t>
      </w:r>
      <w:r w:rsidR="00051504" w:rsidRPr="00B81A8E">
        <w:rPr>
          <w:rFonts w:ascii="GHEA Grapalat" w:hAnsi="GHEA Grapalat" w:cs="Times New Roman"/>
          <w:sz w:val="24"/>
          <w:szCs w:val="24"/>
          <w:lang w:val="ru-RU" w:eastAsia="ru-RU" w:bidi="ru-RU"/>
        </w:rPr>
        <w:t>, соответствующих предусмотренным в них техническим характеристикам и условиям гарантийного обслуживания, и объемной ведомостью-сметой</w:t>
      </w:r>
      <w:r w:rsidR="00FD7958">
        <w:rPr>
          <w:rFonts w:ascii="GHEA Grapalat" w:hAnsi="GHEA Grapalat" w:cs="Times New Roman"/>
          <w:sz w:val="24"/>
          <w:szCs w:val="24"/>
          <w:lang w:val="ru-RU" w:eastAsia="ru-RU" w:bidi="ru-RU"/>
        </w:rPr>
        <w:t xml:space="preserve"> для</w:t>
      </w:r>
      <w:r w:rsidR="00051504" w:rsidRPr="00FD7958">
        <w:rPr>
          <w:rFonts w:ascii="GHEA Grapalat" w:hAnsi="GHEA Grapalat" w:cs="Times New Roman"/>
          <w:sz w:val="24"/>
          <w:szCs w:val="24"/>
          <w:lang w:val="ru-RU" w:eastAsia="ru-RU" w:bidi="ru-RU"/>
        </w:rPr>
        <w:t xml:space="preserve"> </w:t>
      </w:r>
      <w:r w:rsidR="00C6034A" w:rsidRPr="00C6034A">
        <w:rPr>
          <w:rFonts w:ascii="GHEA Grapalat" w:hAnsi="GHEA Grapalat" w:cs="Times New Roman"/>
          <w:sz w:val="24"/>
          <w:szCs w:val="24"/>
          <w:lang w:val="ru-RU" w:eastAsia="ru-RU" w:bidi="ru-RU"/>
        </w:rPr>
        <w:t xml:space="preserve">приобретению </w:t>
      </w:r>
      <w:r w:rsidR="00251586" w:rsidRPr="00251586">
        <w:rPr>
          <w:rFonts w:ascii="GHEA Grapalat" w:hAnsi="GHEA Grapalat"/>
          <w:sz w:val="24"/>
          <w:szCs w:val="24"/>
          <w:lang w:val="ru-RU"/>
        </w:rPr>
        <w:t>приобретение ремонта тротуаров дворовых дорожек ,междворовых улиц, бетонных бордюров на территории административного района Давташен</w:t>
      </w:r>
      <w:r w:rsidR="00251586" w:rsidRPr="00FD7958">
        <w:rPr>
          <w:rFonts w:ascii="GHEA Grapalat" w:hAnsi="GHEA Grapalat" w:cs="Times New Roman"/>
          <w:sz w:val="24"/>
          <w:szCs w:val="24"/>
          <w:lang w:val="ru-RU" w:eastAsia="ru-RU" w:bidi="ru-RU"/>
        </w:rPr>
        <w:t xml:space="preserve"> </w:t>
      </w:r>
      <w:r w:rsidR="00051504" w:rsidRPr="00FD7958">
        <w:rPr>
          <w:rFonts w:ascii="GHEA Grapalat" w:hAnsi="GHEA Grapalat" w:cs="Times New Roman"/>
          <w:sz w:val="24"/>
          <w:szCs w:val="24"/>
          <w:lang w:val="ru-RU" w:eastAsia="ru-RU" w:bidi="ru-RU"/>
        </w:rPr>
        <w:t xml:space="preserve">(далее — работа), а Заказчик обязуется принимать выполненную работу и платить за нее. </w:t>
      </w:r>
    </w:p>
    <w:p w14:paraId="0EDCEC98" w14:textId="1D69F8E2" w:rsidR="00BB28C8" w:rsidRPr="009F3DC7" w:rsidRDefault="00BB28C8" w:rsidP="00051504">
      <w:pPr>
        <w:ind w:firstLine="708"/>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032D5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032D5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032D5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032D5D">
      <w:pPr>
        <w:widowControl w:val="0"/>
        <w:tabs>
          <w:tab w:val="left" w:pos="1134"/>
        </w:tabs>
        <w:ind w:firstLine="567"/>
        <w:jc w:val="both"/>
        <w:rPr>
          <w:rFonts w:ascii="GHEA Grapalat" w:hAnsi="GHEA Grapalat"/>
        </w:rPr>
      </w:pPr>
    </w:p>
    <w:p w14:paraId="53375B6B" w14:textId="77777777" w:rsidR="00BB28C8" w:rsidRPr="009F3DC7" w:rsidRDefault="00BB28C8" w:rsidP="00032D5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73F69561" w14:textId="77777777" w:rsidR="0029691C" w:rsidRPr="009F3DC7" w:rsidRDefault="0029691C" w:rsidP="0029691C">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032D5D">
      <w:pPr>
        <w:widowControl w:val="0"/>
        <w:tabs>
          <w:tab w:val="left" w:pos="1276"/>
        </w:tabs>
        <w:ind w:firstLine="567"/>
        <w:jc w:val="center"/>
        <w:rPr>
          <w:rFonts w:ascii="GHEA Grapalat" w:hAnsi="GHEA Grapalat"/>
          <w:b/>
          <w:i/>
        </w:rPr>
      </w:pPr>
    </w:p>
    <w:p w14:paraId="6F198BE5" w14:textId="77777777" w:rsidR="00BB28C8" w:rsidRPr="009F3DC7" w:rsidRDefault="00BB28C8" w:rsidP="00032D5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032D5D">
      <w:pPr>
        <w:rPr>
          <w:rFonts w:ascii="GHEA Grapalat" w:hAnsi="GHEA Grapalat"/>
          <w:b/>
        </w:rPr>
      </w:pPr>
      <w:r>
        <w:rPr>
          <w:rFonts w:ascii="GHEA Grapalat" w:hAnsi="GHEA Grapalat"/>
          <w:b/>
        </w:rPr>
        <w:br w:type="page"/>
      </w:r>
    </w:p>
    <w:p w14:paraId="5DFDE74F" w14:textId="77777777" w:rsidR="00BB28C8" w:rsidRPr="009F3DC7" w:rsidRDefault="00BB28C8" w:rsidP="00032D5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5F08B876"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23691B1F" w14:textId="77777777" w:rsidR="00380539" w:rsidRPr="00380539" w:rsidRDefault="00380539" w:rsidP="00032D5D">
      <w:pPr>
        <w:widowControl w:val="0"/>
        <w:tabs>
          <w:tab w:val="left" w:pos="1276"/>
        </w:tabs>
        <w:ind w:firstLine="567"/>
        <w:jc w:val="both"/>
        <w:rPr>
          <w:rFonts w:ascii="GHEA Grapalat" w:hAnsi="GHEA Grapalat"/>
        </w:rPr>
      </w:pPr>
      <w:r>
        <w:rPr>
          <w:rFonts w:ascii="GHEA Grapalat" w:hAnsi="GHEA Grapalat"/>
        </w:rPr>
        <w:t>3</w:t>
      </w:r>
      <w:r w:rsidRPr="00380539">
        <w:rPr>
          <w:rFonts w:ascii="GHEA Grapalat" w:hAnsi="GHEA Grapalat"/>
        </w:rPr>
        <w:t>.2.5 Предоставить Подрядчику письменное согласие, предусмотренное подпунктом 2 пункта 3.4.3 договора, в течение ....... дней.</w:t>
      </w:r>
    </w:p>
    <w:p w14:paraId="124244F6" w14:textId="77777777" w:rsidR="00380539" w:rsidRPr="00380539" w:rsidRDefault="00380539" w:rsidP="00032D5D">
      <w:pPr>
        <w:widowControl w:val="0"/>
        <w:tabs>
          <w:tab w:val="left" w:pos="1276"/>
        </w:tabs>
        <w:ind w:firstLine="567"/>
        <w:jc w:val="both"/>
        <w:rPr>
          <w:rFonts w:ascii="GHEA Grapalat" w:hAnsi="GHEA Grapalat"/>
        </w:rPr>
      </w:pPr>
      <w:r w:rsidRPr="00380539">
        <w:rPr>
          <w:rFonts w:ascii="GHEA Grapalat" w:hAnsi="GHEA Grapalat"/>
        </w:rPr>
        <w:t xml:space="preserve">       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0288877" w14:textId="77777777" w:rsidR="00BB28C8" w:rsidRPr="009F3DC7" w:rsidRDefault="00BB28C8" w:rsidP="00032D5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34652EE3" w14:textId="77777777" w:rsidR="000E4F90" w:rsidRDefault="000E4F90" w:rsidP="000E4F90">
      <w:pPr>
        <w:widowControl w:val="0"/>
        <w:tabs>
          <w:tab w:val="left" w:pos="1276"/>
        </w:tabs>
        <w:spacing w:after="160"/>
        <w:ind w:firstLine="567"/>
        <w:jc w:val="both"/>
        <w:rPr>
          <w:ins w:id="13"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28C47DAD" w14:textId="77777777" w:rsidR="000E4F90" w:rsidDel="008272F3" w:rsidRDefault="000E4F90" w:rsidP="000E4F90">
      <w:pPr>
        <w:widowControl w:val="0"/>
        <w:tabs>
          <w:tab w:val="left" w:pos="1276"/>
        </w:tabs>
        <w:spacing w:after="160"/>
        <w:ind w:firstLine="567"/>
        <w:jc w:val="both"/>
        <w:rPr>
          <w:del w:id="14" w:author="Vardan" w:date="2022-12-24T23:09:00Z"/>
          <w:rFonts w:ascii="GHEA Grapalat" w:hAnsi="GHEA Grapalat"/>
        </w:rPr>
      </w:pPr>
      <w:r>
        <w:rPr>
          <w:rFonts w:ascii="GHEA Grapalat" w:hAnsi="GHEA Grapalat"/>
        </w:rPr>
        <w:t xml:space="preserve">1) </w:t>
      </w:r>
      <w:r w:rsidRPr="003D3EB8">
        <w:rPr>
          <w:rFonts w:ascii="GHEA Grapalat" w:hAnsi="GHEA Grapalat"/>
        </w:rPr>
        <w:t>выполнение строительно-монтажных работ в соответствии градостроительной нормативно-технической документацией и условиями настоящего договора,</w:t>
      </w:r>
      <w:del w:id="15" w:author="Inesa Kocharyan" w:date="2024-02-12T14:12:00Z">
        <w:r w:rsidRPr="003D3EB8" w:rsidDel="003079EF">
          <w:rPr>
            <w:rFonts w:ascii="GHEA Grapalat" w:hAnsi="GHEA Grapalat"/>
          </w:rPr>
          <w:delText>,</w:delText>
        </w:r>
      </w:del>
      <w:r w:rsidRPr="003D3EB8">
        <w:rPr>
          <w:rFonts w:ascii="GHEA Grapalat" w:hAnsi="GHEA Grapalat"/>
        </w:rPr>
        <w:t xml:space="preserve">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15162D11" w14:textId="77777777" w:rsidR="000E4F90" w:rsidRPr="009F3DC7" w:rsidRDefault="000E4F90" w:rsidP="000E4F90">
      <w:pPr>
        <w:widowControl w:val="0"/>
        <w:tabs>
          <w:tab w:val="left" w:pos="1276"/>
        </w:tabs>
        <w:spacing w:after="160"/>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w:t>
      </w:r>
      <w:r w:rsidRPr="00CF1054">
        <w:rPr>
          <w:rFonts w:ascii="GHEA Grapalat" w:hAnsi="GHEA Grapalat"/>
        </w:rPr>
        <w:lastRenderedPageBreak/>
        <w:t>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1FB432B8"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BD38336"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дней (как минимум </w:t>
      </w:r>
      <w:r w:rsidR="007C45C6">
        <w:rPr>
          <w:rFonts w:ascii="GHEA Grapalat" w:hAnsi="GHEA Grapalat"/>
          <w:lang w:val="hy-AM"/>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18"/>
        <w:t>27</w:t>
      </w:r>
      <w:r w:rsidRPr="009F3DC7">
        <w:rPr>
          <w:rFonts w:ascii="GHEA Grapalat" w:hAnsi="GHEA Grapalat"/>
        </w:rPr>
        <w:t>.</w:t>
      </w:r>
    </w:p>
    <w:p w14:paraId="3A9919F3" w14:textId="77777777" w:rsidR="002B7B7C" w:rsidRPr="009F3DC7" w:rsidRDefault="002B7B7C" w:rsidP="002B7B7C">
      <w:pPr>
        <w:widowControl w:val="0"/>
        <w:tabs>
          <w:tab w:val="left" w:pos="1418"/>
        </w:tabs>
        <w:spacing w:after="160"/>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Pr>
          <w:rFonts w:ascii="GHEA Grapalat" w:hAnsi="GHEA Grapalat"/>
        </w:rPr>
        <w:t>Т</w:t>
      </w:r>
      <w:r w:rsidRPr="0010519D">
        <w:rPr>
          <w:rFonts w:ascii="GHEA Grapalat" w:hAnsi="GHEA Grapalat"/>
        </w:rPr>
        <w:t>ребования, предъявляемые к</w:t>
      </w:r>
      <w:r>
        <w:rPr>
          <w:rFonts w:ascii="GHEA Grapalat" w:hAnsi="GHEA Grapalat"/>
        </w:rPr>
        <w:t xml:space="preserve"> техническим характеристикам и</w:t>
      </w:r>
      <w:r w:rsidRPr="0010519D">
        <w:rPr>
          <w:rFonts w:ascii="GHEA Grapalat" w:hAnsi="GHEA Grapalat"/>
        </w:rPr>
        <w:t xml:space="preserve"> гарантийным срокам объекта подряда, к его отдельным частям (конструкциям и т.д.) и использованным материалам, и (или) к</w:t>
      </w:r>
      <w:r w:rsidRPr="0010519D">
        <w:rPr>
          <w:rFonts w:ascii="GHEA Grapalat" w:hAnsi="GHEA Grapalat"/>
          <w:lang w:val="hy-AM"/>
        </w:rPr>
        <w:t xml:space="preserve"> </w:t>
      </w:r>
      <w:r w:rsidRPr="0010519D">
        <w:rPr>
          <w:rFonts w:ascii="GHEA Grapalat" w:hAnsi="GHEA Grapalat"/>
        </w:rPr>
        <w:t>приборам и оборудованию  представлены в приложении № —- к договору</w:t>
      </w:r>
      <w:r w:rsidRPr="0010519D">
        <w:rPr>
          <w:rStyle w:val="FootnoteReference"/>
          <w:rFonts w:ascii="GHEA Grapalat" w:hAnsi="GHEA Grapalat"/>
        </w:rPr>
        <w:footnoteReference w:customMarkFollows="1" w:id="19"/>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032D5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032D5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032D5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w:t>
      </w:r>
      <w:r w:rsidRPr="00A6067F">
        <w:rPr>
          <w:rFonts w:ascii="GHEA Grapalat" w:hAnsi="GHEA Grapalat" w:cs="Sylfaen"/>
        </w:rPr>
        <w:lastRenderedPageBreak/>
        <w:t xml:space="preserve">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032D5D">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12F4BA26"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260D5D">
        <w:rPr>
          <w:rFonts w:ascii="GHEA Grapalat" w:hAnsi="GHEA Grapalat"/>
        </w:rPr>
        <w:t>1</w:t>
      </w:r>
      <w:r w:rsidR="00A67C15">
        <w:rPr>
          <w:rFonts w:ascii="GHEA Grapalat" w:hAnsi="GHEA Grapalat"/>
        </w:rPr>
        <w:t>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032D5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w:t>
      </w:r>
      <w:r w:rsidR="008B6288" w:rsidRPr="008B6288">
        <w:rPr>
          <w:rFonts w:ascii="GHEA Grapalat" w:hAnsi="GHEA Grapalat"/>
          <w:sz w:val="24"/>
          <w:szCs w:val="24"/>
        </w:rPr>
        <w:lastRenderedPageBreak/>
        <w:t>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032D5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032D5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032D5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0"/>
        <w:t>30</w:t>
      </w:r>
      <w:r w:rsidRPr="009F3DC7">
        <w:rPr>
          <w:rFonts w:ascii="GHEA Grapalat" w:hAnsi="GHEA Grapalat"/>
        </w:rPr>
        <w:t xml:space="preserve">. </w:t>
      </w:r>
    </w:p>
    <w:p w14:paraId="44AF8FA3" w14:textId="77777777" w:rsidR="00BB28C8" w:rsidRPr="009F3DC7" w:rsidRDefault="00BB28C8" w:rsidP="00032D5D">
      <w:pPr>
        <w:widowControl w:val="0"/>
        <w:tabs>
          <w:tab w:val="num" w:pos="1134"/>
        </w:tabs>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032D5D">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032D5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0E501B55" w:rsidR="00127380" w:rsidRDefault="00127380" w:rsidP="00032D5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76EFCC53" w14:textId="77777777" w:rsidR="0059250B" w:rsidRPr="00070184" w:rsidRDefault="0059250B" w:rsidP="00032D5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687E8E13" w14:textId="77777777" w:rsidR="0059250B" w:rsidRPr="0025429F" w:rsidRDefault="0059250B" w:rsidP="00032D5D">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5A1D6DE8" w14:textId="77777777" w:rsidR="0059250B" w:rsidRPr="00070184" w:rsidRDefault="0059250B" w:rsidP="00032D5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360E328D"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59B619D2"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3A097BE2" w14:textId="77777777" w:rsidR="0059250B" w:rsidRPr="0025429F" w:rsidRDefault="0059250B" w:rsidP="00032D5D">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32353F22" w14:textId="77777777" w:rsidR="000A07AF" w:rsidRPr="00127380" w:rsidRDefault="000A07AF" w:rsidP="00032D5D">
      <w:pPr>
        <w:widowControl w:val="0"/>
        <w:tabs>
          <w:tab w:val="num" w:pos="1134"/>
        </w:tabs>
        <w:ind w:firstLine="567"/>
        <w:jc w:val="both"/>
        <w:rPr>
          <w:rFonts w:ascii="GHEA Grapalat" w:hAnsi="GHEA Grapalat"/>
        </w:rPr>
      </w:pPr>
    </w:p>
    <w:p w14:paraId="53355ED9"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202733CB"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E14EF5" w:rsidRPr="009F3DC7">
        <w:rPr>
          <w:rFonts w:ascii="GHEA Grapalat" w:hAnsi="GHEA Grapalat"/>
        </w:rPr>
        <w:t>0,</w:t>
      </w:r>
      <w:r w:rsidR="00260D5D">
        <w:rPr>
          <w:rFonts w:ascii="GHEA Grapalat" w:hAnsi="GHEA Grapalat"/>
        </w:rPr>
        <w:t>05</w:t>
      </w:r>
      <w:r w:rsidR="00E14EF5" w:rsidRPr="009F3DC7">
        <w:rPr>
          <w:rFonts w:ascii="GHEA Grapalat" w:hAnsi="GHEA Grapalat"/>
        </w:rPr>
        <w:t xml:space="preserve"> (ноль целых</w:t>
      </w:r>
      <w:r w:rsidR="00AB3A77">
        <w:rPr>
          <w:rFonts w:ascii="GHEA Grapalat" w:hAnsi="GHEA Grapalat"/>
        </w:rPr>
        <w:t xml:space="preserve"> </w:t>
      </w:r>
      <w:r w:rsidR="00260D5D">
        <w:rPr>
          <w:rFonts w:ascii="GHEA Grapalat" w:hAnsi="GHEA Grapalat"/>
        </w:rPr>
        <w:t>ноль пять сотых</w:t>
      </w:r>
      <w:r w:rsidR="00E14EF5" w:rsidRPr="009F3DC7">
        <w:rPr>
          <w:rFonts w:ascii="GHEA Grapalat" w:hAnsi="GHEA Grapalat"/>
        </w:rPr>
        <w:t>)</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79328222" w:rsidR="00BB28C8" w:rsidRPr="00516521" w:rsidRDefault="00BB28C8" w:rsidP="00032D5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260D5D" w:rsidRPr="009F3DC7">
        <w:rPr>
          <w:rFonts w:ascii="GHEA Grapalat" w:hAnsi="GHEA Grapalat"/>
        </w:rPr>
        <w:t>0,</w:t>
      </w:r>
      <w:r w:rsidR="00260D5D">
        <w:rPr>
          <w:rFonts w:ascii="GHEA Grapalat" w:hAnsi="GHEA Grapalat"/>
        </w:rPr>
        <w:t>5</w:t>
      </w:r>
      <w:r w:rsidR="00260D5D" w:rsidRPr="009F3DC7">
        <w:rPr>
          <w:rFonts w:ascii="GHEA Grapalat" w:hAnsi="GHEA Grapalat"/>
        </w:rPr>
        <w:t xml:space="preserve"> (ноль целых</w:t>
      </w:r>
      <w:r w:rsidR="00260D5D">
        <w:rPr>
          <w:rFonts w:ascii="GHEA Grapalat" w:hAnsi="GHEA Grapalat"/>
        </w:rPr>
        <w:t xml:space="preserve"> пят</w:t>
      </w:r>
      <w:r w:rsidR="00260D5D">
        <w:rPr>
          <w:rFonts w:ascii="GHEA Grapalat" w:hAnsi="GHEA Grapalat"/>
        </w:rPr>
        <w:t>и</w:t>
      </w:r>
      <w:r w:rsidR="00260D5D">
        <w:rPr>
          <w:rFonts w:ascii="GHEA Grapalat" w:hAnsi="GHEA Grapalat"/>
        </w:rPr>
        <w:t xml:space="preserve"> </w:t>
      </w:r>
      <w:r w:rsidR="00260D5D">
        <w:rPr>
          <w:rFonts w:ascii="GHEA Grapalat" w:hAnsi="GHEA Grapalat"/>
        </w:rPr>
        <w:t>деся</w:t>
      </w:r>
      <w:r w:rsidR="00260D5D">
        <w:rPr>
          <w:rFonts w:ascii="GHEA Grapalat" w:hAnsi="GHEA Grapalat"/>
        </w:rPr>
        <w:t>тых</w:t>
      </w:r>
      <w:r w:rsidR="00260D5D" w:rsidRPr="009F3DC7">
        <w:rPr>
          <w:rFonts w:ascii="GHEA Grapalat" w:hAnsi="GHEA Grapalat"/>
        </w:rPr>
        <w:t>)</w:t>
      </w:r>
      <w:r w:rsidR="00E14EF5">
        <w:rPr>
          <w:rFonts w:ascii="GHEA Grapalat" w:hAnsi="GHEA Grapalat"/>
          <w:lang w:val="hy-AM"/>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1"/>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 xml:space="preserve">числяется и в том случае, если работа </w:t>
      </w:r>
      <w:r w:rsidR="005E4DDB" w:rsidRPr="00BB6372">
        <w:rPr>
          <w:rFonts w:ascii="GHEA Grapalat" w:hAnsi="GHEA Grapalat" w:cs="Sylfaen"/>
        </w:rPr>
        <w:lastRenderedPageBreak/>
        <w:t>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032D5D">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9DDC7CC"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4B6E7D69"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CE0EA4" w14:textId="77777777" w:rsidR="00B2713D" w:rsidRPr="009F3DC7" w:rsidRDefault="00B2713D" w:rsidP="00032D5D">
      <w:pPr>
        <w:widowControl w:val="0"/>
        <w:tabs>
          <w:tab w:val="left" w:pos="1276"/>
        </w:tabs>
        <w:ind w:firstLine="567"/>
        <w:jc w:val="both"/>
        <w:rPr>
          <w:rFonts w:ascii="GHEA Grapalat" w:hAnsi="GHEA Grapalat"/>
        </w:rPr>
      </w:pPr>
    </w:p>
    <w:p w14:paraId="2D2B7696" w14:textId="77777777" w:rsidR="00BB28C8" w:rsidRPr="009F3DC7" w:rsidRDefault="00BB28C8" w:rsidP="00032D5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2"/>
        <w:t>32</w:t>
      </w:r>
      <w:r w:rsidRPr="009F3DC7">
        <w:rPr>
          <w:rFonts w:ascii="GHEA Grapalat" w:hAnsi="GHEA Grapalat"/>
        </w:rPr>
        <w:t>.</w:t>
      </w:r>
    </w:p>
    <w:p w14:paraId="1582AE9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7C1C26A"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6F4C38AB"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5A26E1FE"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Fonts w:ascii="GHEA Grapalat" w:hAnsi="GHEA Grapalat"/>
          <w:lang w:val="hy-AM"/>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субподрядчиком</w:t>
      </w:r>
      <w:r w:rsidRPr="00B07E40">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Pr="0080765B">
        <w:rPr>
          <w:rFonts w:ascii="GHEA Grapalat" w:hAnsi="GHEA Grapalat"/>
        </w:rPr>
        <w:t>.</w:t>
      </w:r>
      <w:r>
        <w:rPr>
          <w:rStyle w:val="FootnoteReference"/>
          <w:rFonts w:ascii="GHEA Grapalat" w:hAnsi="GHEA Grapalat"/>
        </w:rPr>
        <w:footnoteReference w:customMarkFollows="1" w:id="23"/>
        <w:t>33</w:t>
      </w:r>
    </w:p>
    <w:p w14:paraId="7BD5AE23"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4"/>
        <w:t>34</w:t>
      </w:r>
      <w:r w:rsidRPr="009F3DC7">
        <w:rPr>
          <w:rFonts w:ascii="GHEA Grapalat" w:hAnsi="GHEA Grapalat"/>
        </w:rPr>
        <w:t>.</w:t>
      </w:r>
    </w:p>
    <w:p w14:paraId="4F8673DE"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032D5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032D5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lastRenderedPageBreak/>
        <w:t>Подрядчик</w:t>
      </w:r>
      <w:r w:rsidR="00187EDB" w:rsidRPr="00DC64D2">
        <w:rPr>
          <w:rFonts w:ascii="GHEA Grapalat" w:hAnsi="GHEA Grapalat"/>
          <w:spacing w:val="-4"/>
        </w:rPr>
        <w:t>а</w:t>
      </w:r>
      <w:r w:rsidR="004B4A95" w:rsidRPr="00DC64D2">
        <w:rPr>
          <w:rFonts w:ascii="GHEA Grapalat" w:hAnsi="GHEA Grapalat"/>
          <w:spacing w:val="-4"/>
        </w:rPr>
        <w:t>.</w:t>
      </w:r>
    </w:p>
    <w:p w14:paraId="67C45E5C" w14:textId="77777777" w:rsidR="00A1306D" w:rsidRPr="009A510B" w:rsidRDefault="00A1306D" w:rsidP="00032D5D">
      <w:pPr>
        <w:jc w:val="both"/>
        <w:rPr>
          <w:ins w:id="19" w:author="Inesa Kocharyan" w:date="2025-02-07T10:55:00Z"/>
          <w:rStyle w:val="ezkurwreuab5ozgtqnkl"/>
          <w:rFonts w:ascii="GHEA Grapalat" w:hAnsi="GHEA Grapalat"/>
          <w:lang w:val="hy-AM"/>
        </w:rPr>
      </w:pPr>
      <w:r w:rsidRPr="002D714B">
        <w:rPr>
          <w:rFonts w:ascii="GHEA Grapalat" w:eastAsiaTheme="minorHAnsi" w:hAnsi="GHEA Grapalat" w:cstheme="minorBidi"/>
          <w:sz w:val="22"/>
          <w:szCs w:val="22"/>
        </w:rPr>
        <w:t xml:space="preserve">     8.12 </w:t>
      </w:r>
      <w:r w:rsidRPr="002D714B">
        <w:rPr>
          <w:rFonts w:ascii="GHEA Grapalat" w:hAnsi="GHEA Grapalat"/>
          <w:spacing w:val="-4"/>
        </w:rPr>
        <w:t>Подрядчик</w:t>
      </w:r>
      <w:ins w:id="20"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7364E608" w14:textId="77777777" w:rsidR="00A1306D" w:rsidRPr="002D714B" w:rsidRDefault="00A1306D" w:rsidP="00032D5D">
      <w:pPr>
        <w:widowControl w:val="0"/>
        <w:tabs>
          <w:tab w:val="left" w:pos="1276"/>
        </w:tabs>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D9AF5B" w14:textId="77777777" w:rsidR="00A1306D" w:rsidRPr="00873DBD" w:rsidRDefault="00A1306D" w:rsidP="00032D5D">
      <w:pPr>
        <w:widowControl w:val="0"/>
        <w:tabs>
          <w:tab w:val="left" w:pos="1276"/>
        </w:tabs>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 № 2, № 3, № 4 , № 4.1 и № 5 к настоящему договору считаются неотъемлемой частью договора.</w:t>
      </w:r>
    </w:p>
    <w:p w14:paraId="56C594EA" w14:textId="4414A031" w:rsidR="00BB28C8" w:rsidRPr="006E022E" w:rsidRDefault="00BB28C8" w:rsidP="00032D5D">
      <w:pPr>
        <w:widowControl w:val="0"/>
        <w:tabs>
          <w:tab w:val="left" w:pos="1276"/>
        </w:tabs>
        <w:ind w:firstLine="567"/>
        <w:jc w:val="both"/>
        <w:rPr>
          <w:rFonts w:ascii="GHEA Grapalat" w:hAnsi="GHEA Grapalat"/>
        </w:rPr>
      </w:pPr>
      <w:r w:rsidRPr="009F3DC7">
        <w:rPr>
          <w:rFonts w:ascii="GHEA Grapalat" w:hAnsi="GHEA Grapalat"/>
        </w:rPr>
        <w:t>8.1</w:t>
      </w:r>
      <w:r w:rsidR="00A1306D">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1CD4F026" w14:textId="3A3F9F7E" w:rsidR="00103C05" w:rsidRDefault="00103C05" w:rsidP="00103C05">
      <w:pPr>
        <w:widowControl w:val="0"/>
        <w:pBdr>
          <w:bottom w:val="single" w:sz="6" w:space="1" w:color="auto"/>
        </w:pBdr>
        <w:tabs>
          <w:tab w:val="left" w:pos="1276"/>
        </w:tabs>
        <w:ind w:firstLine="567"/>
        <w:jc w:val="both"/>
        <w:rPr>
          <w:rFonts w:ascii="GHEA Grapalat" w:hAnsi="GHEA Grapalat"/>
        </w:rPr>
      </w:pPr>
      <w:r w:rsidRPr="006E022E">
        <w:rPr>
          <w:rFonts w:ascii="GHEA Grapalat" w:hAnsi="GHEA Grapalat"/>
        </w:rPr>
        <w:t>8</w:t>
      </w:r>
      <w:r w:rsidRPr="009F3DC7">
        <w:rPr>
          <w:rFonts w:ascii="GHEA Grapalat" w:hAnsi="GHEA Grapalat"/>
        </w:rPr>
        <w:t>.1</w:t>
      </w:r>
      <w:r w:rsidRPr="006E022E">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 xml:space="preserve">тикратный размер базовой </w:t>
      </w:r>
    </w:p>
    <w:p w14:paraId="300DA1CB" w14:textId="77777777" w:rsidR="00103C05" w:rsidRDefault="00103C05" w:rsidP="00103C05">
      <w:pPr>
        <w:jc w:val="both"/>
        <w:rPr>
          <w:rFonts w:ascii="GHEA Grapalat" w:hAnsi="GHEA Grapalat"/>
        </w:rPr>
      </w:pPr>
      <w:r>
        <w:rPr>
          <w:rStyle w:val="ezkurwreuab5ozgtqnkl"/>
          <w:sz w:val="20"/>
          <w:szCs w:val="20"/>
        </w:rPr>
        <w:t xml:space="preserve">     </w:t>
      </w:r>
      <w:r w:rsidRPr="00F84A16">
        <w:rPr>
          <w:rStyle w:val="ezkurwreuab5ozgtqnkl"/>
          <w:sz w:val="20"/>
          <w:szCs w:val="20"/>
          <w:vertAlign w:val="superscript"/>
        </w:rPr>
        <w:t xml:space="preserve">25 </w:t>
      </w:r>
      <w:r w:rsidRPr="00F84A16">
        <w:rPr>
          <w:rStyle w:val="ezkurwreuab5ozgtqnkl"/>
          <w:sz w:val="20"/>
          <w:szCs w:val="20"/>
        </w:rPr>
        <w:t>Если</w:t>
      </w:r>
      <w:r w:rsidRPr="00F84A16">
        <w:rPr>
          <w:i/>
          <w:sz w:val="20"/>
          <w:szCs w:val="20"/>
        </w:rPr>
        <w:t xml:space="preserve"> </w:t>
      </w:r>
      <w:r>
        <w:rPr>
          <w:rStyle w:val="ezkurwreuab5ozgtqnkl"/>
          <w:rFonts w:ascii="Sylfaen" w:hAnsi="Sylfaen"/>
          <w:sz w:val="20"/>
          <w:szCs w:val="20"/>
        </w:rPr>
        <w:t>Исполни</w:t>
      </w:r>
      <w:r w:rsidRPr="00F84A16">
        <w:rPr>
          <w:rStyle w:val="ezkurwreuab5ozgtqnkl"/>
          <w:sz w:val="20"/>
          <w:szCs w:val="20"/>
        </w:rPr>
        <w:t>тель</w:t>
      </w:r>
      <w:r w:rsidRPr="00F84A16">
        <w:rPr>
          <w:i/>
          <w:sz w:val="20"/>
          <w:szCs w:val="20"/>
        </w:rPr>
        <w:t xml:space="preserve"> </w:t>
      </w:r>
      <w:r w:rsidRPr="00F84A16">
        <w:rPr>
          <w:rStyle w:val="ezkurwreuab5ozgtqnkl"/>
          <w:sz w:val="20"/>
          <w:szCs w:val="20"/>
        </w:rPr>
        <w:t>является</w:t>
      </w:r>
      <w:r w:rsidRPr="00F84A16">
        <w:rPr>
          <w:i/>
          <w:sz w:val="20"/>
          <w:szCs w:val="20"/>
        </w:rPr>
        <w:t xml:space="preserve"> </w:t>
      </w:r>
      <w:r>
        <w:rPr>
          <w:rStyle w:val="ezkurwreuab5ozgtqnkl"/>
          <w:sz w:val="20"/>
          <w:szCs w:val="20"/>
        </w:rPr>
        <w:t>заказчиком</w:t>
      </w:r>
      <w:r w:rsidRPr="00F84A16">
        <w:rPr>
          <w:rStyle w:val="ezkurwreuab5ozgtqnkl"/>
          <w:sz w:val="20"/>
          <w:szCs w:val="20"/>
        </w:rPr>
        <w:t>, не имеющим счета в казначействе, настоящий</w:t>
      </w:r>
      <w:r w:rsidRPr="00F84A16">
        <w:rPr>
          <w:i/>
          <w:sz w:val="20"/>
          <w:szCs w:val="20"/>
        </w:rPr>
        <w:t xml:space="preserve"> </w:t>
      </w:r>
      <w:r w:rsidRPr="00F84A16">
        <w:rPr>
          <w:rStyle w:val="ezkurwreuab5ozgtqnkl"/>
          <w:sz w:val="20"/>
          <w:szCs w:val="20"/>
        </w:rPr>
        <w:t>пункт</w:t>
      </w:r>
      <w:r w:rsidRPr="00F84A16">
        <w:rPr>
          <w:i/>
          <w:sz w:val="20"/>
          <w:szCs w:val="20"/>
        </w:rPr>
        <w:t xml:space="preserve"> </w:t>
      </w:r>
      <w:r w:rsidRPr="00F84A16">
        <w:rPr>
          <w:rStyle w:val="ezkurwreuab5ozgtqnkl"/>
          <w:sz w:val="20"/>
          <w:szCs w:val="20"/>
        </w:rPr>
        <w:t>редактируется</w:t>
      </w:r>
      <w:r w:rsidRPr="00F84A16">
        <w:rPr>
          <w:i/>
          <w:sz w:val="20"/>
          <w:szCs w:val="20"/>
        </w:rPr>
        <w:t xml:space="preserve"> </w:t>
      </w:r>
      <w:r w:rsidRPr="00F84A16">
        <w:rPr>
          <w:rStyle w:val="ezkurwreuab5ozgtqnkl"/>
          <w:sz w:val="20"/>
          <w:szCs w:val="20"/>
        </w:rPr>
        <w:t>замен</w:t>
      </w:r>
      <w:r>
        <w:rPr>
          <w:rStyle w:val="ezkurwreuab5ozgtqnkl"/>
          <w:sz w:val="20"/>
          <w:szCs w:val="20"/>
        </w:rPr>
        <w:t>ив</w:t>
      </w:r>
      <w:r w:rsidRPr="00F84A16">
        <w:rPr>
          <w:i/>
          <w:sz w:val="20"/>
          <w:szCs w:val="20"/>
        </w:rPr>
        <w:t xml:space="preserve"> </w:t>
      </w:r>
      <w:r w:rsidRPr="00F84A16">
        <w:rPr>
          <w:rStyle w:val="ezkurwreuab5ozgtqnkl"/>
          <w:sz w:val="20"/>
          <w:szCs w:val="20"/>
        </w:rPr>
        <w:t>слов</w:t>
      </w:r>
      <w:r>
        <w:rPr>
          <w:rStyle w:val="ezkurwreuab5ozgtqnkl"/>
          <w:sz w:val="20"/>
          <w:szCs w:val="20"/>
        </w:rPr>
        <w:t>а</w:t>
      </w:r>
      <w:r w:rsidRPr="00F84A16">
        <w:rPr>
          <w:i/>
          <w:sz w:val="20"/>
          <w:szCs w:val="20"/>
        </w:rPr>
        <w:t xml:space="preserve"> </w:t>
      </w:r>
      <w:r w:rsidRPr="00F84A16">
        <w:rPr>
          <w:rStyle w:val="ezkurwreuab5ozgtqnkl"/>
          <w:sz w:val="20"/>
          <w:szCs w:val="20"/>
        </w:rPr>
        <w:t>"внесени</w:t>
      </w:r>
      <w:r>
        <w:rPr>
          <w:rStyle w:val="ezkurwreuab5ozgtqnkl"/>
          <w:sz w:val="20"/>
          <w:szCs w:val="20"/>
        </w:rPr>
        <w:t>я</w:t>
      </w:r>
      <w:r w:rsidRPr="00F84A16">
        <w:rPr>
          <w:rStyle w:val="ezkurwreuab5ozgtqnkl"/>
          <w:sz w:val="20"/>
          <w:szCs w:val="20"/>
        </w:rPr>
        <w:t xml:space="preserve">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и</w:t>
      </w:r>
      <w:r w:rsidRPr="00F84A16">
        <w:rPr>
          <w:i/>
          <w:sz w:val="20"/>
          <w:szCs w:val="20"/>
        </w:rPr>
        <w:t xml:space="preserve"> </w:t>
      </w:r>
      <w:r w:rsidRPr="00F84A16">
        <w:rPr>
          <w:rStyle w:val="ezkurwreuab5ozgtqnkl"/>
          <w:sz w:val="20"/>
          <w:szCs w:val="20"/>
        </w:rPr>
        <w:t>копии</w:t>
      </w:r>
      <w:r w:rsidRPr="00F84A16">
        <w:rPr>
          <w:i/>
          <w:sz w:val="20"/>
          <w:szCs w:val="20"/>
        </w:rPr>
        <w:t xml:space="preserve"> </w:t>
      </w:r>
      <w:r w:rsidRPr="00F84A16">
        <w:rPr>
          <w:rStyle w:val="ezkurwreuab5ozgtqnkl"/>
          <w:sz w:val="20"/>
          <w:szCs w:val="20"/>
        </w:rPr>
        <w:t>протокола</w:t>
      </w:r>
      <w:r w:rsidRPr="00F84A16">
        <w:rPr>
          <w:i/>
          <w:sz w:val="20"/>
          <w:szCs w:val="20"/>
        </w:rPr>
        <w:t xml:space="preserve"> </w:t>
      </w:r>
      <w:r w:rsidRPr="00F84A16">
        <w:rPr>
          <w:rStyle w:val="ezkurwreuab5ozgtqnkl"/>
          <w:sz w:val="20"/>
          <w:szCs w:val="20"/>
        </w:rPr>
        <w:t>в</w:t>
      </w:r>
      <w:r w:rsidRPr="00F84A16">
        <w:rPr>
          <w:i/>
          <w:sz w:val="20"/>
          <w:szCs w:val="20"/>
        </w:rPr>
        <w:t xml:space="preserve"> </w:t>
      </w:r>
      <w:r w:rsidRPr="00F84A16">
        <w:rPr>
          <w:rStyle w:val="ezkurwreuab5ozgtqnkl"/>
          <w:sz w:val="20"/>
          <w:szCs w:val="20"/>
        </w:rPr>
        <w:t>казначейскую</w:t>
      </w:r>
      <w:r w:rsidRPr="00F84A16">
        <w:rPr>
          <w:i/>
          <w:sz w:val="20"/>
          <w:szCs w:val="20"/>
        </w:rPr>
        <w:t xml:space="preserve"> </w:t>
      </w:r>
      <w:r w:rsidRPr="00F84A16">
        <w:rPr>
          <w:rStyle w:val="ezkurwreuab5ozgtqnkl"/>
          <w:sz w:val="20"/>
          <w:szCs w:val="20"/>
        </w:rPr>
        <w:t>систему</w:t>
      </w:r>
      <w:r w:rsidRPr="00F84A16">
        <w:rPr>
          <w:i/>
          <w:sz w:val="20"/>
          <w:szCs w:val="20"/>
        </w:rPr>
        <w:t xml:space="preserve"> </w:t>
      </w:r>
      <w:r w:rsidRPr="00F84A16">
        <w:rPr>
          <w:rStyle w:val="ezkurwreuab5ozgtqnkl"/>
          <w:sz w:val="20"/>
          <w:szCs w:val="20"/>
        </w:rPr>
        <w:t>уполномоченного органа"</w:t>
      </w:r>
      <w:r w:rsidRPr="00F84A16">
        <w:rPr>
          <w:i/>
          <w:sz w:val="20"/>
          <w:szCs w:val="20"/>
        </w:rPr>
        <w:t xml:space="preserve"> </w:t>
      </w:r>
      <w:r w:rsidRPr="00F84A16">
        <w:rPr>
          <w:rStyle w:val="ezkurwreuab5ozgtqnkl"/>
          <w:sz w:val="20"/>
          <w:szCs w:val="20"/>
        </w:rPr>
        <w:t>словами "выдачи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банку"</w:t>
      </w:r>
      <w:r>
        <w:rPr>
          <w:rFonts w:ascii="GHEA Grapalat" w:hAnsi="GHEA Grapalat"/>
        </w:rPr>
        <w:br w:type="page"/>
      </w:r>
    </w:p>
    <w:p w14:paraId="1604C73C" w14:textId="05C72403" w:rsidR="00103C05" w:rsidRPr="009F3DC7" w:rsidRDefault="00103C05" w:rsidP="00103C05">
      <w:pPr>
        <w:widowControl w:val="0"/>
        <w:tabs>
          <w:tab w:val="left" w:pos="1276"/>
        </w:tabs>
        <w:ind w:firstLine="567"/>
        <w:jc w:val="both"/>
        <w:rPr>
          <w:rFonts w:ascii="GHEA Grapalat" w:hAnsi="GHEA Grapalat"/>
        </w:rPr>
      </w:pPr>
      <w:r w:rsidRPr="009F3DC7">
        <w:rPr>
          <w:rFonts w:ascii="GHEA Grapalat" w:hAnsi="GHEA Grapalat"/>
        </w:rPr>
        <w:lastRenderedPageBreak/>
        <w:t>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w:t>
      </w:r>
      <w:r w:rsidR="00051454">
        <w:rPr>
          <w:rFonts w:ascii="GHEA Grapalat" w:hAnsi="GHEA Grapalat"/>
        </w:rPr>
        <w:t>5</w:t>
      </w:r>
      <w:r>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t>26</w:t>
      </w:r>
    </w:p>
    <w:p w14:paraId="3D84704C" w14:textId="77777777" w:rsidR="00103C05" w:rsidRPr="004439FE" w:rsidRDefault="00103C05" w:rsidP="00032D5D">
      <w:pPr>
        <w:widowControl w:val="0"/>
        <w:tabs>
          <w:tab w:val="left" w:pos="1276"/>
        </w:tabs>
        <w:ind w:firstLine="567"/>
        <w:jc w:val="both"/>
        <w:rPr>
          <w:rFonts w:ascii="GHEA Grapalat" w:hAnsi="GHEA Grapalat"/>
        </w:rPr>
      </w:pPr>
    </w:p>
    <w:p w14:paraId="66523FE1" w14:textId="77777777" w:rsidR="00B2713D" w:rsidRPr="009F3DC7" w:rsidRDefault="00B2713D" w:rsidP="00032D5D">
      <w:pPr>
        <w:widowControl w:val="0"/>
        <w:tabs>
          <w:tab w:val="left" w:pos="1276"/>
        </w:tabs>
        <w:ind w:firstLine="567"/>
        <w:jc w:val="both"/>
        <w:rPr>
          <w:rFonts w:ascii="GHEA Grapalat" w:hAnsi="GHEA Grapalat"/>
        </w:rPr>
      </w:pPr>
    </w:p>
    <w:p w14:paraId="03593EB1" w14:textId="77777777" w:rsidR="00BB28C8" w:rsidRPr="009F3DC7" w:rsidRDefault="00BB28C8" w:rsidP="00032D5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032D5D">
            <w:pPr>
              <w:widowControl w:val="0"/>
              <w:jc w:val="center"/>
              <w:rPr>
                <w:rFonts w:ascii="GHEA Grapalat" w:hAnsi="GHEA Grapalat"/>
              </w:rPr>
            </w:pPr>
          </w:p>
        </w:tc>
        <w:tc>
          <w:tcPr>
            <w:tcW w:w="4343" w:type="dxa"/>
          </w:tcPr>
          <w:p w14:paraId="54A50A05"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032D5D">
      <w:pPr>
        <w:widowControl w:val="0"/>
        <w:tabs>
          <w:tab w:val="left" w:pos="1276"/>
        </w:tabs>
        <w:ind w:firstLine="567"/>
        <w:jc w:val="both"/>
        <w:rPr>
          <w:rFonts w:ascii="GHEA Grapalat" w:hAnsi="GHEA Grapalat"/>
          <w:i/>
          <w:lang w:val="en-US"/>
        </w:rPr>
      </w:pPr>
    </w:p>
    <w:p w14:paraId="07788426" w14:textId="77777777" w:rsidR="00BB28C8" w:rsidRPr="009F3DC7" w:rsidRDefault="00BB28C8" w:rsidP="00032D5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032D5D">
      <w:pPr>
        <w:widowControl w:val="0"/>
        <w:ind w:firstLine="567"/>
        <w:rPr>
          <w:rFonts w:ascii="GHEA Grapalat" w:hAnsi="GHEA Grapalat"/>
          <w:i/>
        </w:rPr>
      </w:pPr>
      <w:r w:rsidRPr="009F3DC7">
        <w:rPr>
          <w:rFonts w:ascii="GHEA Grapalat" w:hAnsi="GHEA Grapalat"/>
        </w:rPr>
        <w:br w:type="page"/>
      </w:r>
    </w:p>
    <w:p w14:paraId="5EC04BF5" w14:textId="77777777" w:rsidR="00A67C15" w:rsidRDefault="00A67C15" w:rsidP="00032D5D">
      <w:pPr>
        <w:widowControl w:val="0"/>
        <w:ind w:firstLine="567"/>
        <w:jc w:val="right"/>
        <w:rPr>
          <w:rFonts w:ascii="GHEA Grapalat" w:hAnsi="GHEA Grapalat"/>
          <w:i/>
        </w:rPr>
        <w:sectPr w:rsidR="00A67C15" w:rsidSect="00616DD1">
          <w:footerReference w:type="default" r:id="rId9"/>
          <w:footnotePr>
            <w:pos w:val="beneathText"/>
          </w:footnotePr>
          <w:type w:val="nextColumn"/>
          <w:pgSz w:w="11907" w:h="16840" w:code="9"/>
          <w:pgMar w:top="900" w:right="1418" w:bottom="630" w:left="1418" w:header="561" w:footer="561" w:gutter="0"/>
          <w:cols w:space="720"/>
          <w:docGrid w:linePitch="326"/>
        </w:sectPr>
      </w:pPr>
    </w:p>
    <w:p w14:paraId="7D178500"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48F8880" w14:textId="11744A34" w:rsidR="00C715FB" w:rsidRDefault="00C715FB" w:rsidP="00032D5D">
      <w:pPr>
        <w:widowControl w:val="0"/>
        <w:ind w:firstLine="567"/>
        <w:jc w:val="center"/>
        <w:rPr>
          <w:rFonts w:ascii="GHEA Grapalat" w:hAnsi="GHEA Grapalat"/>
          <w:b/>
        </w:rPr>
      </w:pPr>
    </w:p>
    <w:p w14:paraId="2A58B8DA" w14:textId="54B239D9" w:rsidR="006D055E" w:rsidRDefault="006D055E" w:rsidP="00032D5D">
      <w:pPr>
        <w:widowControl w:val="0"/>
        <w:ind w:firstLine="567"/>
        <w:jc w:val="center"/>
        <w:rPr>
          <w:rFonts w:ascii="GHEA Grapalat" w:hAnsi="GHEA Grapalat"/>
          <w:b/>
        </w:rPr>
      </w:pPr>
    </w:p>
    <w:p w14:paraId="14BF7191" w14:textId="77777777" w:rsidR="001A2C67" w:rsidRPr="001651A7" w:rsidRDefault="001A2C67" w:rsidP="001A2C67">
      <w:pPr>
        <w:jc w:val="center"/>
        <w:rPr>
          <w:rFonts w:ascii="GHEA Grapalat" w:hAnsi="GHEA Grapalat"/>
          <w:b/>
          <w:i/>
          <w:sz w:val="20"/>
        </w:rPr>
      </w:pPr>
      <w:r w:rsidRPr="001651A7">
        <w:rPr>
          <w:rFonts w:ascii="GHEA Grapalat" w:hAnsi="GHEA Grapalat"/>
          <w:b/>
          <w:i/>
          <w:sz w:val="20"/>
          <w:lang w:val="hy-AM"/>
        </w:rPr>
        <w:t>ТЕХНИЧЕСКИЕ ХАРАКТЕРИСТИКИ - График покупки:</w:t>
      </w:r>
    </w:p>
    <w:p w14:paraId="0F748A84" w14:textId="77777777" w:rsidR="001A2C67" w:rsidRPr="001651A7" w:rsidRDefault="001A2C67" w:rsidP="001A2C67">
      <w:pPr>
        <w:jc w:val="right"/>
        <w:rPr>
          <w:rFonts w:ascii="GHEA Grapalat" w:hAnsi="GHEA Grapalat"/>
          <w:sz w:val="20"/>
        </w:rPr>
      </w:pPr>
      <w:r w:rsidRPr="001651A7">
        <w:rPr>
          <w:rFonts w:ascii="GHEA Grapalat" w:hAnsi="GHEA Grapalat"/>
          <w:sz w:val="20"/>
        </w:rPr>
        <w:t>драм РА</w:t>
      </w:r>
    </w:p>
    <w:p w14:paraId="1FF2C887" w14:textId="77777777" w:rsidR="00FA2C2D" w:rsidRPr="001A2C67" w:rsidRDefault="00FA2C2D" w:rsidP="00032D5D">
      <w:pPr>
        <w:jc w:val="center"/>
        <w:rPr>
          <w:rFonts w:ascii="GHEA Grapalat" w:hAnsi="GHEA Grapalat" w:cs="Sylfaen"/>
          <w:b/>
          <w:bCs/>
          <w:color w:val="000000"/>
        </w:rPr>
      </w:pPr>
    </w:p>
    <w:p w14:paraId="3EAFA6F0" w14:textId="77777777" w:rsidR="00694B9A" w:rsidRPr="00C13D8C" w:rsidRDefault="00694B9A" w:rsidP="00694B9A">
      <w:pPr>
        <w:pStyle w:val="ListParagraph"/>
        <w:numPr>
          <w:ilvl w:val="0"/>
          <w:numId w:val="56"/>
        </w:numPr>
        <w:spacing w:after="200" w:line="276" w:lineRule="auto"/>
        <w:contextualSpacing/>
        <w:jc w:val="center"/>
        <w:rPr>
          <w:rFonts w:ascii="GHEA Grapalat" w:hAnsi="GHEA Grapalat"/>
          <w:b/>
          <w:iCs/>
          <w:sz w:val="20"/>
          <w:szCs w:val="20"/>
          <w:lang w:val="hy-AM"/>
        </w:rPr>
      </w:pPr>
      <w:r w:rsidRPr="00C13D8C">
        <w:rPr>
          <w:rFonts w:ascii="GHEA Grapalat" w:hAnsi="GHEA Grapalat" w:cs="Arial"/>
          <w:b/>
          <w:iCs/>
          <w:sz w:val="20"/>
          <w:szCs w:val="20"/>
          <w:lang w:val="hy-AM"/>
        </w:rPr>
        <w:t>Դավթաշեն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վարչական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շրջանի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տարածքում</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մայթերի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անցուղիների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միջբակային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ճանապարհների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եզրաքարերի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վերանորոգման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աշխատանքներ</w:t>
      </w:r>
    </w:p>
    <w:p w14:paraId="73A40C84" w14:textId="77777777" w:rsidR="00694B9A" w:rsidRPr="0031786D" w:rsidRDefault="00694B9A" w:rsidP="00694B9A">
      <w:pPr>
        <w:pStyle w:val="ListParagraph"/>
        <w:ind w:left="360"/>
        <w:rPr>
          <w:rFonts w:ascii="GHEA Grapalat" w:hAnsi="GHEA Grapalat"/>
          <w:b/>
          <w:sz w:val="20"/>
          <w:szCs w:val="20"/>
          <w:lang w:val="hy-AM"/>
        </w:rPr>
      </w:pPr>
    </w:p>
    <w:p w14:paraId="77812128"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Ասֆալտ-բետոնե ծածկույթի կտրում</w:t>
      </w:r>
    </w:p>
    <w:p w14:paraId="2FE1E974"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Ասֆալտ-բետոնե ծածկույթի քանդում</w:t>
      </w:r>
      <w:r w:rsidRPr="0031786D">
        <w:rPr>
          <w:rFonts w:ascii="GHEA Grapalat" w:hAnsi="GHEA Grapalat"/>
          <w:sz w:val="20"/>
          <w:szCs w:val="20"/>
          <w:lang w:val="en-US"/>
        </w:rPr>
        <w:t xml:space="preserve"> </w:t>
      </w:r>
    </w:p>
    <w:p w14:paraId="08C5CC9A"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Մաշված բետոնե եզրաքարերի քանդում բետոնե հիմքով</w:t>
      </w:r>
    </w:p>
    <w:p w14:paraId="2746F209"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3-րդ կարգի բնահողի մշակում ձեռքով</w:t>
      </w:r>
    </w:p>
    <w:p w14:paraId="67BFFEB0"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Շին աղբի բարձում ինքնաթափի վրա և տեղափոխում աղբավայր 13կմ</w:t>
      </w:r>
    </w:p>
    <w:p w14:paraId="4B9A815A"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Խճի նախապատրաստական շերտի պատրաստում 5սմ հաստությամբ</w:t>
      </w:r>
    </w:p>
    <w:p w14:paraId="01612441"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Բետոնե եզրաքարերի տեղադրում բետոնե հիմքով (150×300)մմ  1գմ  V-0.059խմ. B-15 բետոնով</w:t>
      </w:r>
    </w:p>
    <w:p w14:paraId="06B87AD4"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Խճի նախապատրաստական շերտի իրականացում h-5մմ հաստությամբ</w:t>
      </w:r>
    </w:p>
    <w:p w14:paraId="6E4CC6BE"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Բետոնե եզրաքարերի տեղադրում բետոնե հիմքով (70×200)մմ  1գմ  0.035խմ. B-15 բետոնով</w:t>
      </w:r>
    </w:p>
    <w:p w14:paraId="1271676B"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Խճի նախապատրաստական շերտի իրականացում h-10սմ հաստությամբ</w:t>
      </w:r>
    </w:p>
    <w:p w14:paraId="23991D75"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Ասֆալտ-բետոնե ծածկույթի պատրաստում մանրահատիկ h-4սմ</w:t>
      </w:r>
    </w:p>
    <w:p w14:paraId="440BE413" w14:textId="77777777" w:rsidR="00694B9A" w:rsidRPr="0031786D" w:rsidRDefault="00694B9A" w:rsidP="00694B9A">
      <w:pPr>
        <w:pStyle w:val="ListParagraph"/>
        <w:numPr>
          <w:ilvl w:val="0"/>
          <w:numId w:val="56"/>
        </w:numPr>
        <w:spacing w:after="200" w:line="276" w:lineRule="auto"/>
        <w:contextualSpacing/>
        <w:rPr>
          <w:rFonts w:ascii="GHEA Grapalat" w:hAnsi="GHEA Grapalat"/>
          <w:sz w:val="20"/>
          <w:szCs w:val="20"/>
          <w:lang w:val="hy-AM"/>
        </w:rPr>
      </w:pPr>
      <w:r w:rsidRPr="0031786D">
        <w:rPr>
          <w:rFonts w:ascii="GHEA Grapalat" w:hAnsi="GHEA Grapalat" w:cs="Sylfaen"/>
          <w:b/>
          <w:i/>
          <w:sz w:val="20"/>
          <w:szCs w:val="20"/>
          <w:lang w:val="hy-AM"/>
        </w:rPr>
        <w:t>Դավթաշեն վարչական շրջանի  տարածքում մայթերի, անցուղիների, միջբակային ճանապարհների եզրաքարերի վերանորոգման    ա</w:t>
      </w:r>
      <w:r w:rsidRPr="0031786D">
        <w:rPr>
          <w:rFonts w:ascii="GHEA Grapalat" w:hAnsi="GHEA Grapalat"/>
          <w:b/>
          <w:sz w:val="20"/>
          <w:szCs w:val="20"/>
          <w:lang w:val="hy-AM"/>
        </w:rPr>
        <w:t>շխատանքները նախատեսվում իրականացնել հետևյալ հասցեներում ՝ Միկոյան փողոց, Իոսիֆյան Փողոց,</w:t>
      </w:r>
      <w:r w:rsidRPr="0031786D">
        <w:rPr>
          <w:rFonts w:ascii="GHEA Grapalat" w:hAnsi="GHEA Grapalat" w:cs="Sylfaen"/>
          <w:b/>
          <w:i/>
          <w:sz w:val="20"/>
          <w:szCs w:val="20"/>
          <w:lang w:val="hy-AM"/>
        </w:rPr>
        <w:t>Դավթաշեն  1,2,3,4  թաղամասերի բակային տարածքներ</w:t>
      </w:r>
    </w:p>
    <w:p w14:paraId="17398D30" w14:textId="77777777" w:rsidR="00694B9A" w:rsidRPr="0031786D" w:rsidRDefault="00694B9A" w:rsidP="00694B9A">
      <w:pPr>
        <w:pStyle w:val="ListParagraph"/>
        <w:jc w:val="center"/>
        <w:rPr>
          <w:rFonts w:ascii="GHEA Grapalat" w:hAnsi="GHEA Grapalat"/>
          <w:b/>
          <w:sz w:val="20"/>
          <w:szCs w:val="20"/>
          <w:lang w:val="hy-AM"/>
        </w:rPr>
      </w:pPr>
    </w:p>
    <w:p w14:paraId="15EA2D93" w14:textId="77777777" w:rsidR="00694B9A" w:rsidRPr="0031786D" w:rsidRDefault="00694B9A" w:rsidP="00694B9A">
      <w:pPr>
        <w:pStyle w:val="ListParagraph"/>
        <w:jc w:val="center"/>
        <w:rPr>
          <w:rFonts w:ascii="GHEA Grapalat" w:hAnsi="GHEA Grapalat"/>
          <w:b/>
          <w:sz w:val="20"/>
          <w:szCs w:val="20"/>
          <w:lang w:val="hy-AM"/>
        </w:rPr>
      </w:pPr>
      <w:r w:rsidRPr="0031786D">
        <w:rPr>
          <w:rFonts w:ascii="GHEA Grapalat" w:hAnsi="GHEA Grapalat"/>
          <w:b/>
          <w:sz w:val="20"/>
          <w:szCs w:val="20"/>
          <w:lang w:val="hy-AM"/>
        </w:rPr>
        <w:t>Տեխնիկական առաջադրանք</w:t>
      </w:r>
    </w:p>
    <w:p w14:paraId="53E330A6" w14:textId="77777777" w:rsidR="00694B9A" w:rsidRPr="0031786D" w:rsidRDefault="00694B9A" w:rsidP="00694B9A">
      <w:pPr>
        <w:pStyle w:val="ListParagraph"/>
        <w:numPr>
          <w:ilvl w:val="0"/>
          <w:numId w:val="57"/>
        </w:numPr>
        <w:spacing w:after="200"/>
        <w:contextualSpacing/>
        <w:jc w:val="both"/>
        <w:rPr>
          <w:rFonts w:ascii="GHEA Grapalat" w:hAnsi="GHEA Grapalat"/>
          <w:sz w:val="20"/>
          <w:szCs w:val="20"/>
          <w:lang w:val="hy-AM"/>
        </w:rPr>
      </w:pPr>
      <w:r w:rsidRPr="0031786D">
        <w:rPr>
          <w:rFonts w:ascii="GHEA Grapalat" w:hAnsi="GHEA Grapalat"/>
          <w:sz w:val="20"/>
          <w:szCs w:val="20"/>
          <w:lang w:val="hy-AM"/>
        </w:rPr>
        <w:t>Աշխատանքները իրականացնել շինարարական նորմերին,  կանոններին, տեխնիկական  պայմաններին համապատասխան :</w:t>
      </w:r>
    </w:p>
    <w:p w14:paraId="4DCE3EC0" w14:textId="77777777" w:rsidR="00694B9A" w:rsidRPr="0031786D" w:rsidRDefault="00694B9A" w:rsidP="00694B9A">
      <w:pPr>
        <w:pStyle w:val="ListParagraph"/>
        <w:numPr>
          <w:ilvl w:val="0"/>
          <w:numId w:val="57"/>
        </w:numPr>
        <w:spacing w:after="200"/>
        <w:contextualSpacing/>
        <w:jc w:val="both"/>
        <w:rPr>
          <w:rFonts w:ascii="GHEA Grapalat" w:hAnsi="GHEA Grapalat"/>
          <w:sz w:val="20"/>
          <w:szCs w:val="20"/>
          <w:lang w:val="hy-AM"/>
        </w:rPr>
      </w:pPr>
      <w:r w:rsidRPr="0031786D">
        <w:rPr>
          <w:rFonts w:ascii="GHEA Grapalat" w:hAnsi="GHEA Grapalat"/>
          <w:sz w:val="20"/>
          <w:szCs w:val="20"/>
          <w:lang w:val="hy-AM"/>
        </w:rPr>
        <w:t>Ապահովել շինարարության ժամանակ օգտագործվող շինարարական նյութերի որակը  հաստատող փաստաթղթերի /վկայականներ, տեխնիկական անձնագրեր,լաբորատոր ստուգումներ և փորձարկման մասին հաշվետվություններ և այլն/ և դրանց  համապատասխանությունը ստանդարտներին,տեխնիկական և այլ նորմատիվային պահանջներին:</w:t>
      </w:r>
    </w:p>
    <w:p w14:paraId="7C4A1B8C" w14:textId="77777777" w:rsidR="00694B9A" w:rsidRDefault="00694B9A" w:rsidP="00694B9A">
      <w:pPr>
        <w:jc w:val="center"/>
        <w:rPr>
          <w:rFonts w:ascii="GHEA Grapalat" w:hAnsi="GHEA Grapalat"/>
          <w:sz w:val="20"/>
          <w:lang w:val="hy-AM"/>
        </w:rPr>
      </w:pPr>
    </w:p>
    <w:p w14:paraId="420FB4DB" w14:textId="77777777" w:rsidR="00694B9A" w:rsidRPr="00720081" w:rsidRDefault="00694B9A" w:rsidP="00694B9A">
      <w:pPr>
        <w:ind w:left="142"/>
        <w:jc w:val="center"/>
        <w:rPr>
          <w:rFonts w:ascii="GHEA Grapalat" w:hAnsi="GHEA Grapalat"/>
          <w:b/>
          <w:sz w:val="20"/>
          <w:szCs w:val="20"/>
          <w:lang w:val="es-ES"/>
        </w:rPr>
      </w:pPr>
      <w:r w:rsidRPr="00720081">
        <w:rPr>
          <w:rFonts w:ascii="GHEA Grapalat" w:hAnsi="GHEA Grapalat"/>
          <w:b/>
          <w:sz w:val="20"/>
          <w:szCs w:val="20"/>
          <w:lang w:val="es-ES"/>
        </w:rPr>
        <w:t>ՍԱՀՄԱՆՎԱԾ ԱՅԼ ՊԱՅՄԱՆՆԵՐԸ</w:t>
      </w:r>
    </w:p>
    <w:p w14:paraId="6F9A1E15" w14:textId="77777777" w:rsidR="00694B9A" w:rsidRPr="00720081" w:rsidRDefault="00694B9A" w:rsidP="00694B9A">
      <w:pPr>
        <w:ind w:left="142"/>
        <w:jc w:val="center"/>
        <w:rPr>
          <w:rFonts w:ascii="GHEA Grapalat" w:hAnsi="GHEA Grapalat"/>
          <w:b/>
          <w:sz w:val="20"/>
          <w:szCs w:val="20"/>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694B9A" w:rsidRPr="0056217B" w14:paraId="5FBC6013" w14:textId="77777777" w:rsidTr="00ED07C2">
        <w:trPr>
          <w:trHeight w:val="20"/>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0680F462" w14:textId="77777777" w:rsidR="00694B9A" w:rsidRPr="001A60F4" w:rsidRDefault="00694B9A" w:rsidP="00ED07C2">
            <w:pPr>
              <w:rPr>
                <w:rFonts w:ascii="GHEA Grapalat" w:hAnsi="GHEA Grapalat"/>
                <w:sz w:val="20"/>
                <w:szCs w:val="20"/>
                <w:lang w:val="hy-AM"/>
              </w:rPr>
            </w:pPr>
            <w:r w:rsidRPr="001A60F4">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1C2C04AF" w14:textId="77777777" w:rsidR="00694B9A" w:rsidRPr="0056217B" w:rsidRDefault="00694B9A" w:rsidP="00ED07C2">
            <w:pPr>
              <w:rPr>
                <w:rFonts w:ascii="GHEA Grapalat" w:hAnsi="GHEA Grapalat"/>
                <w:sz w:val="16"/>
                <w:szCs w:val="16"/>
                <w:lang w:val="hy-AM"/>
              </w:rPr>
            </w:pPr>
            <w:r w:rsidRPr="001A60F4">
              <w:rPr>
                <w:rFonts w:ascii="GHEA Grapalat" w:hAnsi="GHEA Grapalat"/>
                <w:sz w:val="20"/>
                <w:szCs w:val="20"/>
                <w:lang w:val="hy-AM"/>
              </w:rPr>
              <w:t>15 աշխատանքային օրվա ընթացքում</w:t>
            </w:r>
          </w:p>
        </w:tc>
      </w:tr>
      <w:tr w:rsidR="00694B9A" w:rsidRPr="0056217B" w14:paraId="2482F881" w14:textId="77777777" w:rsidTr="00ED07C2">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58BEA313" w14:textId="77777777" w:rsidR="00694B9A" w:rsidRPr="001A60F4" w:rsidRDefault="00694B9A" w:rsidP="00ED07C2">
            <w:pPr>
              <w:tabs>
                <w:tab w:val="left" w:pos="3030"/>
              </w:tabs>
              <w:rPr>
                <w:rFonts w:ascii="GHEA Grapalat" w:hAnsi="GHEA Grapalat"/>
                <w:sz w:val="20"/>
                <w:szCs w:val="20"/>
                <w:lang w:val="hy-AM"/>
              </w:rPr>
            </w:pPr>
            <w:r w:rsidRPr="001A60F4">
              <w:rPr>
                <w:rFonts w:ascii="GHEA Grapalat" w:hAnsi="GHEA Grapalat"/>
                <w:sz w:val="20"/>
                <w:szCs w:val="20"/>
                <w:lang w:val="hy-AM"/>
              </w:rPr>
              <w:t>Աշխատանքների</w:t>
            </w:r>
            <w:r w:rsidRPr="001A60F4">
              <w:rPr>
                <w:rFonts w:ascii="Calibri" w:hAnsi="Calibri" w:cs="Calibri"/>
                <w:sz w:val="20"/>
                <w:szCs w:val="20"/>
                <w:lang w:val="hy-AM"/>
              </w:rPr>
              <w:t> </w:t>
            </w:r>
            <w:r w:rsidRPr="001A60F4">
              <w:rPr>
                <w:rFonts w:ascii="GHEA Grapalat" w:hAnsi="GHEA Grapalat"/>
                <w:sz w:val="20"/>
                <w:szCs w:val="20"/>
                <w:lang w:val="hy-AM"/>
              </w:rPr>
              <w:t>առնվազն</w:t>
            </w:r>
            <w:r w:rsidRPr="001A60F4">
              <w:rPr>
                <w:rFonts w:ascii="Calibri" w:hAnsi="Calibri" w:cs="Calibri"/>
                <w:sz w:val="20"/>
                <w:szCs w:val="20"/>
                <w:lang w:val="hy-AM"/>
              </w:rPr>
              <w:t> </w:t>
            </w:r>
            <w:r w:rsidRPr="001A60F4">
              <w:rPr>
                <w:rFonts w:ascii="GHEA Grapalat" w:hAnsi="GHEA Grapalat"/>
                <w:sz w:val="20"/>
                <w:szCs w:val="20"/>
                <w:lang w:val="hy-AM"/>
              </w:rPr>
              <w:t>70</w:t>
            </w:r>
            <w:r w:rsidRPr="001A60F4">
              <w:rPr>
                <w:rFonts w:ascii="Calibri" w:hAnsi="Calibri" w:cs="Calibri"/>
                <w:sz w:val="20"/>
                <w:szCs w:val="20"/>
                <w:lang w:val="hy-AM"/>
              </w:rPr>
              <w:t> </w:t>
            </w:r>
            <w:r w:rsidRPr="001A60F4">
              <w:rPr>
                <w:rFonts w:ascii="GHEA Grapalat" w:hAnsi="GHEA Grapalat"/>
                <w:sz w:val="20"/>
                <w:szCs w:val="20"/>
                <w:lang w:val="hy-AM"/>
              </w:rPr>
              <w:t>տոկոսը</w:t>
            </w:r>
            <w:r w:rsidRPr="001A60F4">
              <w:rPr>
                <w:rFonts w:ascii="Calibri" w:hAnsi="Calibri" w:cs="Calibri"/>
                <w:sz w:val="20"/>
                <w:szCs w:val="20"/>
                <w:lang w:val="hy-AM"/>
              </w:rPr>
              <w:t> </w:t>
            </w:r>
            <w:r w:rsidRPr="001A60F4">
              <w:rPr>
                <w:rFonts w:ascii="GHEA Grapalat" w:hAnsi="GHEA Grapalat"/>
                <w:sz w:val="20"/>
                <w:szCs w:val="20"/>
                <w:lang w:val="hy-AM"/>
              </w:rPr>
              <w:t>կատարել</w:t>
            </w:r>
            <w:r w:rsidRPr="001A60F4">
              <w:rPr>
                <w:rFonts w:ascii="Calibri" w:hAnsi="Calibri" w:cs="Calibri"/>
                <w:sz w:val="20"/>
                <w:szCs w:val="20"/>
                <w:lang w:val="hy-AM"/>
              </w:rPr>
              <w:t> </w:t>
            </w:r>
            <w:r w:rsidRPr="001A60F4">
              <w:rPr>
                <w:rFonts w:ascii="GHEA Grapalat" w:hAnsi="GHEA Grapalat"/>
                <w:sz w:val="20"/>
                <w:szCs w:val="20"/>
                <w:lang w:val="hy-AM"/>
              </w:rPr>
              <w:t>անձամբ,</w:t>
            </w:r>
            <w:r w:rsidRPr="001A60F4">
              <w:rPr>
                <w:rFonts w:ascii="Calibri" w:hAnsi="Calibri" w:cs="Calibri"/>
                <w:sz w:val="20"/>
                <w:szCs w:val="20"/>
                <w:lang w:val="hy-AM"/>
              </w:rPr>
              <w:t> </w:t>
            </w:r>
            <w:r w:rsidRPr="001A60F4">
              <w:rPr>
                <w:rFonts w:ascii="GHEA Grapalat" w:hAnsi="GHEA Grapalat"/>
                <w:sz w:val="20"/>
                <w:szCs w:val="20"/>
                <w:lang w:val="hy-AM"/>
              </w:rPr>
              <w:t>պայմանագրով</w:t>
            </w:r>
            <w:r w:rsidRPr="001A60F4">
              <w:rPr>
                <w:rFonts w:ascii="Calibri" w:hAnsi="Calibri" w:cs="Calibri"/>
                <w:sz w:val="20"/>
                <w:szCs w:val="20"/>
                <w:lang w:val="hy-AM"/>
              </w:rPr>
              <w:t> </w:t>
            </w:r>
            <w:r w:rsidRPr="001A60F4">
              <w:rPr>
                <w:rFonts w:ascii="GHEA Grapalat" w:hAnsi="GHEA Grapalat"/>
                <w:sz w:val="20"/>
                <w:szCs w:val="20"/>
                <w:lang w:val="hy-AM"/>
              </w:rPr>
              <w:t>նախատեսված</w:t>
            </w:r>
            <w:r w:rsidRPr="001A60F4">
              <w:rPr>
                <w:rFonts w:ascii="Calibri" w:hAnsi="Calibri" w:cs="Calibri"/>
                <w:sz w:val="20"/>
                <w:szCs w:val="20"/>
                <w:lang w:val="hy-AM"/>
              </w:rPr>
              <w:t> </w:t>
            </w:r>
            <w:r w:rsidRPr="001A60F4">
              <w:rPr>
                <w:rFonts w:ascii="GHEA Grapalat" w:hAnsi="GHEA Grapalat"/>
                <w:sz w:val="20"/>
                <w:szCs w:val="20"/>
                <w:lang w:val="hy-AM"/>
              </w:rPr>
              <w:t>կարգով</w:t>
            </w:r>
            <w:r w:rsidRPr="001A60F4">
              <w:rPr>
                <w:rFonts w:ascii="Calibri" w:hAnsi="Calibri" w:cs="Calibri"/>
                <w:sz w:val="20"/>
                <w:szCs w:val="20"/>
                <w:lang w:val="hy-AM"/>
              </w:rPr>
              <w:t> </w:t>
            </w:r>
            <w:r w:rsidRPr="001A60F4">
              <w:rPr>
                <w:rFonts w:ascii="GHEA Grapalat" w:hAnsi="GHEA Grapalat"/>
                <w:sz w:val="20"/>
                <w:szCs w:val="20"/>
                <w:lang w:val="hy-AM"/>
              </w:rPr>
              <w:t>և</w:t>
            </w:r>
            <w:r w:rsidRPr="001A60F4">
              <w:rPr>
                <w:rFonts w:ascii="Calibri" w:hAnsi="Calibri" w:cs="Calibri"/>
                <w:sz w:val="20"/>
                <w:szCs w:val="20"/>
                <w:lang w:val="hy-AM"/>
              </w:rPr>
              <w:t> </w:t>
            </w:r>
            <w:r w:rsidRPr="001A60F4">
              <w:rPr>
                <w:rFonts w:ascii="GHEA Grapalat" w:hAnsi="GHEA Grapalat"/>
                <w:sz w:val="20"/>
                <w:szCs w:val="20"/>
                <w:lang w:val="hy-AM"/>
              </w:rPr>
              <w:t>ժամկետներում,</w:t>
            </w:r>
            <w:r w:rsidRPr="001A60F4">
              <w:rPr>
                <w:rFonts w:ascii="Calibri" w:hAnsi="Calibri" w:cs="Calibri"/>
                <w:sz w:val="20"/>
                <w:szCs w:val="20"/>
                <w:lang w:val="hy-AM"/>
              </w:rPr>
              <w:t> </w:t>
            </w:r>
            <w:r w:rsidRPr="001A60F4">
              <w:rPr>
                <w:rFonts w:ascii="GHEA Grapalat" w:hAnsi="GHEA Grapalat"/>
                <w:sz w:val="20"/>
                <w:szCs w:val="20"/>
                <w:lang w:val="hy-AM"/>
              </w:rPr>
              <w:t>իր</w:t>
            </w:r>
            <w:r w:rsidRPr="001A60F4">
              <w:rPr>
                <w:rFonts w:ascii="Calibri" w:hAnsi="Calibri" w:cs="Calibri"/>
                <w:sz w:val="20"/>
                <w:szCs w:val="20"/>
                <w:lang w:val="hy-AM"/>
              </w:rPr>
              <w:t> </w:t>
            </w:r>
            <w:r w:rsidRPr="001A60F4">
              <w:rPr>
                <w:rFonts w:ascii="GHEA Grapalat" w:hAnsi="GHEA Grapalat"/>
                <w:sz w:val="20"/>
                <w:szCs w:val="20"/>
                <w:lang w:val="hy-AM"/>
              </w:rPr>
              <w:t>ուժերով,</w:t>
            </w:r>
            <w:r w:rsidRPr="001A60F4">
              <w:rPr>
                <w:rFonts w:ascii="Calibri" w:hAnsi="Calibri" w:cs="Calibri"/>
                <w:sz w:val="20"/>
                <w:szCs w:val="20"/>
                <w:lang w:val="hy-AM"/>
              </w:rPr>
              <w:t> </w:t>
            </w:r>
            <w:r w:rsidRPr="001A60F4">
              <w:rPr>
                <w:rFonts w:ascii="GHEA Grapalat" w:hAnsi="GHEA Grapalat"/>
                <w:sz w:val="20"/>
                <w:szCs w:val="20"/>
                <w:lang w:val="hy-AM"/>
              </w:rPr>
              <w:t>գործիքներով,</w:t>
            </w:r>
            <w:r w:rsidRPr="001A60F4">
              <w:rPr>
                <w:rFonts w:ascii="Calibri" w:hAnsi="Calibri" w:cs="Calibri"/>
                <w:sz w:val="20"/>
                <w:szCs w:val="20"/>
                <w:lang w:val="hy-AM"/>
              </w:rPr>
              <w:t> </w:t>
            </w:r>
            <w:r w:rsidRPr="001A60F4">
              <w:rPr>
                <w:rFonts w:ascii="GHEA Grapalat" w:hAnsi="GHEA Grapalat"/>
                <w:sz w:val="20"/>
                <w:szCs w:val="20"/>
                <w:lang w:val="hy-AM"/>
              </w:rPr>
              <w:t>մեխանիզմներով,</w:t>
            </w:r>
            <w:r w:rsidRPr="001A60F4">
              <w:rPr>
                <w:rFonts w:ascii="Calibri" w:hAnsi="Calibri" w:cs="Calibri"/>
                <w:sz w:val="20"/>
                <w:szCs w:val="20"/>
                <w:lang w:val="hy-AM"/>
              </w:rPr>
              <w:t> </w:t>
            </w:r>
            <w:r w:rsidRPr="001A60F4">
              <w:rPr>
                <w:rFonts w:ascii="GHEA Grapalat" w:hAnsi="GHEA Grapalat"/>
                <w:sz w:val="20"/>
                <w:szCs w:val="20"/>
                <w:lang w:val="hy-AM"/>
              </w:rPr>
              <w:t>ինչպես</w:t>
            </w:r>
            <w:r w:rsidRPr="001A60F4">
              <w:rPr>
                <w:rFonts w:ascii="Calibri" w:hAnsi="Calibri" w:cs="Calibri"/>
                <w:sz w:val="20"/>
                <w:szCs w:val="20"/>
                <w:lang w:val="hy-AM"/>
              </w:rPr>
              <w:t> </w:t>
            </w:r>
            <w:r w:rsidRPr="001A60F4">
              <w:rPr>
                <w:rFonts w:ascii="GHEA Grapalat" w:hAnsi="GHEA Grapalat"/>
                <w:sz w:val="20"/>
                <w:szCs w:val="20"/>
                <w:lang w:val="hy-AM"/>
              </w:rPr>
              <w:t>նաև</w:t>
            </w:r>
            <w:r w:rsidRPr="001A60F4">
              <w:rPr>
                <w:rFonts w:ascii="Calibri" w:hAnsi="Calibri" w:cs="Calibri"/>
                <w:sz w:val="20"/>
                <w:szCs w:val="20"/>
                <w:lang w:val="hy-AM"/>
              </w:rPr>
              <w:t> </w:t>
            </w:r>
            <w:r w:rsidRPr="001A60F4">
              <w:rPr>
                <w:rFonts w:ascii="GHEA Grapalat" w:hAnsi="GHEA Grapalat"/>
                <w:sz w:val="20"/>
                <w:szCs w:val="20"/>
                <w:lang w:val="hy-AM"/>
              </w:rPr>
              <w:t>անհրաժեշտ</w:t>
            </w:r>
            <w:r w:rsidRPr="001A60F4">
              <w:rPr>
                <w:rFonts w:ascii="Calibri" w:hAnsi="Calibri" w:cs="Calibri"/>
                <w:sz w:val="20"/>
                <w:szCs w:val="20"/>
                <w:lang w:val="hy-AM"/>
              </w:rPr>
              <w:t> </w:t>
            </w:r>
            <w:r w:rsidRPr="001A60F4">
              <w:rPr>
                <w:rFonts w:ascii="GHEA Grapalat" w:hAnsi="GHEA Grapalat"/>
                <w:sz w:val="20"/>
                <w:szCs w:val="20"/>
                <w:lang w:val="hy-AM"/>
              </w:rPr>
              <w:t>նյութերով</w:t>
            </w:r>
            <w:r w:rsidRPr="001A60F4">
              <w:rPr>
                <w:rFonts w:ascii="Calibri" w:hAnsi="Calibri" w:cs="Calibri"/>
                <w:sz w:val="20"/>
                <w:szCs w:val="20"/>
                <w:lang w:val="hy-AM"/>
              </w:rPr>
              <w:t> </w:t>
            </w:r>
            <w:r w:rsidRPr="001A60F4">
              <w:rPr>
                <w:rFonts w:ascii="GHEA Grapalat" w:hAnsi="GHEA Grapalat"/>
                <w:sz w:val="20"/>
                <w:szCs w:val="20"/>
                <w:lang w:val="hy-AM"/>
              </w:rPr>
              <w:t>ու</w:t>
            </w:r>
            <w:r w:rsidRPr="001A60F4">
              <w:rPr>
                <w:rFonts w:ascii="Calibri" w:hAnsi="Calibri" w:cs="Calibri"/>
                <w:sz w:val="20"/>
                <w:szCs w:val="20"/>
                <w:lang w:val="hy-AM"/>
              </w:rPr>
              <w:t> </w:t>
            </w:r>
            <w:r w:rsidRPr="001A60F4">
              <w:rPr>
                <w:rFonts w:ascii="GHEA Grapalat" w:hAnsi="GHEA Grapalat"/>
                <w:sz w:val="20"/>
                <w:szCs w:val="20"/>
                <w:lang w:val="hy-AM"/>
              </w:rPr>
              <w:t>պատշաճ</w:t>
            </w:r>
            <w:r w:rsidRPr="001A60F4">
              <w:rPr>
                <w:rFonts w:ascii="Calibri" w:hAnsi="Calibri" w:cs="Calibri"/>
                <w:sz w:val="20"/>
                <w:szCs w:val="20"/>
                <w:lang w:val="hy-AM"/>
              </w:rPr>
              <w:t> </w:t>
            </w:r>
            <w:r w:rsidRPr="001A60F4">
              <w:rPr>
                <w:rFonts w:ascii="GHEA Grapalat" w:hAnsi="GHEA Grapalat"/>
                <w:sz w:val="20"/>
                <w:szCs w:val="20"/>
                <w:lang w:val="hy-AM"/>
              </w:rPr>
              <w:t>որակով`</w:t>
            </w:r>
            <w:r w:rsidRPr="001A60F4">
              <w:rPr>
                <w:rFonts w:ascii="Calibri" w:hAnsi="Calibri" w:cs="Calibri"/>
                <w:sz w:val="20"/>
                <w:szCs w:val="20"/>
                <w:lang w:val="hy-AM"/>
              </w:rPr>
              <w:t> </w:t>
            </w:r>
            <w:r w:rsidRPr="001A60F4">
              <w:rPr>
                <w:rFonts w:ascii="GHEA Grapalat" w:hAnsi="GHEA Grapalat"/>
                <w:sz w:val="20"/>
                <w:szCs w:val="20"/>
                <w:lang w:val="hy-AM"/>
              </w:rPr>
              <w:t>ննախագծին</w:t>
            </w:r>
            <w:r w:rsidRPr="001A60F4">
              <w:rPr>
                <w:rFonts w:ascii="Calibri" w:hAnsi="Calibri" w:cs="Calibri"/>
                <w:sz w:val="20"/>
                <w:szCs w:val="20"/>
                <w:lang w:val="hy-AM"/>
              </w:rPr>
              <w:t> </w:t>
            </w:r>
            <w:r w:rsidRPr="001A60F4">
              <w:rPr>
                <w:rFonts w:ascii="GHEA Grapalat" w:hAnsi="GHEA Grapalat"/>
                <w:sz w:val="20"/>
                <w:szCs w:val="20"/>
                <w:lang w:val="hy-AM"/>
              </w:rPr>
              <w:t>և</w:t>
            </w:r>
            <w:r w:rsidRPr="001A60F4">
              <w:rPr>
                <w:rFonts w:ascii="Calibri" w:hAnsi="Calibri" w:cs="Calibri"/>
                <w:sz w:val="20"/>
                <w:szCs w:val="20"/>
                <w:lang w:val="hy-AM"/>
              </w:rPr>
              <w:t> </w:t>
            </w:r>
            <w:r w:rsidRPr="001A60F4">
              <w:rPr>
                <w:rFonts w:ascii="GHEA Grapalat" w:hAnsi="GHEA Grapalat"/>
                <w:sz w:val="20"/>
                <w:szCs w:val="20"/>
                <w:lang w:val="hy-AM"/>
              </w:rPr>
              <w:t>ծավալաթերթին</w:t>
            </w:r>
            <w:r w:rsidRPr="001A60F4">
              <w:rPr>
                <w:rFonts w:ascii="Calibri" w:hAnsi="Calibri" w:cs="Calibri"/>
                <w:sz w:val="20"/>
                <w:szCs w:val="20"/>
                <w:lang w:val="hy-AM"/>
              </w:rPr>
              <w:t> </w:t>
            </w:r>
            <w:r w:rsidRPr="001A60F4">
              <w:rPr>
                <w:rFonts w:ascii="GHEA Grapalat" w:hAnsi="GHEA Grapalat"/>
                <w:sz w:val="20"/>
                <w:szCs w:val="20"/>
                <w:lang w:val="hy-AM"/>
              </w:rPr>
              <w:t>համապատասխան։</w:t>
            </w:r>
          </w:p>
        </w:tc>
      </w:tr>
      <w:tr w:rsidR="00694B9A" w:rsidRPr="00C66BBE" w14:paraId="1BC65082" w14:textId="77777777" w:rsidTr="00ED07C2">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4F843638" w14:textId="77777777" w:rsidR="00694B9A" w:rsidRPr="001A60F4" w:rsidRDefault="00694B9A" w:rsidP="00ED07C2">
            <w:pPr>
              <w:tabs>
                <w:tab w:val="left" w:pos="3030"/>
              </w:tabs>
              <w:rPr>
                <w:rFonts w:ascii="GHEA Grapalat" w:hAnsi="GHEA Grapalat"/>
                <w:sz w:val="20"/>
                <w:szCs w:val="20"/>
                <w:lang w:val="hy-AM"/>
              </w:rPr>
            </w:pPr>
            <w:r w:rsidRPr="001A60F4">
              <w:rPr>
                <w:rFonts w:ascii="GHEA Grapalat" w:hAnsi="GHEA Grapalat"/>
                <w:sz w:val="20"/>
                <w:szCs w:val="20"/>
                <w:lang w:val="hy-AM"/>
              </w:rPr>
              <w:t>*Մասնակիցը պետք է ունենա շինարարության իրականացման գործունեության լիցենզիա՝ ըստ քաղաքաշինության հետևյալ ոլորտների`</w:t>
            </w:r>
          </w:p>
          <w:p w14:paraId="1E20D584" w14:textId="77777777" w:rsidR="00694B9A" w:rsidRPr="001A60F4" w:rsidRDefault="00694B9A" w:rsidP="00ED07C2">
            <w:pPr>
              <w:tabs>
                <w:tab w:val="left" w:pos="3030"/>
              </w:tabs>
              <w:rPr>
                <w:rFonts w:ascii="GHEA Grapalat" w:hAnsi="GHEA Grapalat"/>
                <w:sz w:val="20"/>
                <w:szCs w:val="20"/>
                <w:lang w:val="hy-AM"/>
              </w:rPr>
            </w:pPr>
            <w:r w:rsidRPr="001A60F4">
              <w:rPr>
                <w:rFonts w:ascii="GHEA Grapalat" w:hAnsi="GHEA Grapalat"/>
                <w:sz w:val="20"/>
                <w:szCs w:val="20"/>
                <w:lang w:val="hy-AM"/>
              </w:rPr>
              <w:t>1) բնակելի (բացառությամբ ոչ ձեռնարկատիրական նպատակով կառուցվող անհատական բնակելի տների, ավտոտնակների, օժանդակ շինությունների), հասարակական և արտադրական:</w:t>
            </w:r>
          </w:p>
          <w:p w14:paraId="6CABF441" w14:textId="77777777" w:rsidR="00694B9A" w:rsidRPr="001A60F4" w:rsidRDefault="00694B9A" w:rsidP="00ED07C2">
            <w:pPr>
              <w:tabs>
                <w:tab w:val="left" w:pos="3030"/>
              </w:tabs>
              <w:rPr>
                <w:rFonts w:ascii="GHEA Grapalat" w:hAnsi="GHEA Grapalat"/>
                <w:sz w:val="20"/>
                <w:szCs w:val="20"/>
                <w:lang w:val="hy-AM"/>
              </w:rPr>
            </w:pPr>
            <w:r w:rsidRPr="001A60F4">
              <w:rPr>
                <w:rFonts w:ascii="GHEA Grapalat" w:hAnsi="GHEA Grapalat"/>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694B9A" w:rsidRPr="00C66BBE" w14:paraId="29341A3B" w14:textId="77777777" w:rsidTr="00ED07C2">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220B5E79" w14:textId="77777777" w:rsidR="00694B9A" w:rsidRPr="001A60F4" w:rsidRDefault="00694B9A" w:rsidP="00ED07C2">
            <w:pPr>
              <w:tabs>
                <w:tab w:val="left" w:pos="3030"/>
              </w:tabs>
              <w:rPr>
                <w:rFonts w:ascii="GHEA Grapalat" w:hAnsi="GHEA Grapalat"/>
                <w:sz w:val="20"/>
                <w:szCs w:val="20"/>
                <w:lang w:val="hy-AM"/>
              </w:rPr>
            </w:pPr>
            <w:r w:rsidRPr="001A60F4">
              <w:rPr>
                <w:rFonts w:ascii="GHEA Grapalat" w:hAnsi="GHEA Grapalat"/>
                <w:sz w:val="20"/>
                <w:szCs w:val="20"/>
                <w:lang w:val="hy-AM"/>
              </w:rPr>
              <w:t>Մասնակիցները ծավալաթերթը ուղարկեն Excel տարբերակով:</w:t>
            </w:r>
          </w:p>
        </w:tc>
      </w:tr>
      <w:tr w:rsidR="00694B9A" w:rsidRPr="00C66BBE" w14:paraId="5E22EB16" w14:textId="77777777" w:rsidTr="00ED07C2">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4EDF0DD8" w14:textId="77777777" w:rsidR="00694B9A" w:rsidRPr="001A60F4" w:rsidRDefault="00694B9A" w:rsidP="00ED07C2">
            <w:pPr>
              <w:tabs>
                <w:tab w:val="left" w:pos="3030"/>
              </w:tabs>
              <w:rPr>
                <w:rFonts w:ascii="GHEA Grapalat" w:hAnsi="GHEA Grapalat"/>
                <w:sz w:val="20"/>
                <w:szCs w:val="20"/>
                <w:lang w:val="hy-AM"/>
              </w:rPr>
            </w:pPr>
            <w:r w:rsidRPr="001A60F4">
              <w:rPr>
                <w:rFonts w:ascii="GHEA Grapalat" w:hAnsi="GHEA Grapalat"/>
                <w:sz w:val="20"/>
                <w:szCs w:val="20"/>
                <w:lang w:val="hy-AM"/>
              </w:rPr>
              <w:t>Շինարարների համազգեստի վրա՝ շինարարություն իրականացնող կազմակերպության տարբերանշանի առկայություն</w:t>
            </w:r>
          </w:p>
        </w:tc>
      </w:tr>
      <w:tr w:rsidR="00694B9A" w:rsidRPr="0056217B" w14:paraId="5F8801F9" w14:textId="77777777" w:rsidTr="00ED07C2">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7CA1A01A" w14:textId="77777777" w:rsidR="00694B9A" w:rsidRPr="001A60F4" w:rsidRDefault="00694B9A" w:rsidP="00ED07C2">
            <w:pPr>
              <w:tabs>
                <w:tab w:val="left" w:pos="3030"/>
              </w:tabs>
              <w:rPr>
                <w:rFonts w:ascii="GHEA Grapalat" w:hAnsi="GHEA Grapalat"/>
                <w:sz w:val="20"/>
                <w:szCs w:val="20"/>
                <w:lang w:val="hy-AM"/>
              </w:rPr>
            </w:pPr>
            <w:r w:rsidRPr="001A60F4">
              <w:rPr>
                <w:rFonts w:ascii="GHEA Grapalat" w:hAnsi="GHEA Grapalat"/>
                <w:sz w:val="20"/>
                <w:szCs w:val="20"/>
                <w:lang w:val="hy-AM"/>
              </w:rPr>
              <w:t>Տեսաձայնագրման սարքերի առկայություն</w:t>
            </w:r>
          </w:p>
        </w:tc>
      </w:tr>
    </w:tbl>
    <w:p w14:paraId="7FC0A976" w14:textId="77777777" w:rsidR="00694B9A" w:rsidRDefault="00694B9A" w:rsidP="00694B9A">
      <w:pPr>
        <w:rPr>
          <w:rFonts w:ascii="GHEA Grapalat" w:hAnsi="GHEA Grapalat"/>
          <w:sz w:val="22"/>
          <w:szCs w:val="22"/>
          <w:lang w:val="hy-AM"/>
        </w:rPr>
      </w:pPr>
    </w:p>
    <w:p w14:paraId="1D320550" w14:textId="77777777" w:rsidR="00694B9A" w:rsidRDefault="00694B9A" w:rsidP="00694B9A">
      <w:pPr>
        <w:rPr>
          <w:rFonts w:ascii="GHEA Grapalat" w:hAnsi="GHEA Grapalat"/>
          <w:sz w:val="22"/>
          <w:szCs w:val="22"/>
          <w:lang w:val="hy-AM"/>
        </w:rPr>
      </w:pPr>
    </w:p>
    <w:p w14:paraId="230281D7" w14:textId="77777777" w:rsidR="00694B9A" w:rsidRDefault="00694B9A" w:rsidP="00694B9A">
      <w:pPr>
        <w:rPr>
          <w:rFonts w:ascii="GHEA Grapalat" w:hAnsi="GHEA Grapalat"/>
          <w:sz w:val="22"/>
          <w:szCs w:val="22"/>
          <w:lang w:val="hy-AM"/>
        </w:rPr>
      </w:pPr>
    </w:p>
    <w:p w14:paraId="323BDC4A" w14:textId="77777777" w:rsidR="00694B9A" w:rsidRPr="006A2434" w:rsidRDefault="00694B9A" w:rsidP="00694B9A">
      <w:pPr>
        <w:rPr>
          <w:rFonts w:ascii="GHEA Grapalat" w:hAnsi="GHEA Grapalat"/>
          <w:sz w:val="22"/>
          <w:szCs w:val="22"/>
          <w:lang w:val="hy-AM"/>
        </w:rPr>
      </w:pPr>
    </w:p>
    <w:p w14:paraId="3D7ECBCA" w14:textId="77777777" w:rsidR="00694B9A" w:rsidRDefault="00694B9A" w:rsidP="00694B9A">
      <w:pPr>
        <w:jc w:val="center"/>
        <w:rPr>
          <w:rFonts w:ascii="GHEA Grapalat" w:hAnsi="GHEA Grapalat" w:cs="Sylfaen"/>
          <w:b/>
          <w:bCs/>
          <w:iCs/>
          <w:sz w:val="20"/>
          <w:szCs w:val="20"/>
          <w:lang w:val="hy-AM"/>
        </w:rPr>
      </w:pPr>
      <w:r w:rsidRPr="007F0EEB">
        <w:rPr>
          <w:rFonts w:ascii="GHEA Grapalat" w:hAnsi="GHEA Grapalat" w:cs="Sylfaen"/>
          <w:b/>
          <w:bCs/>
          <w:iCs/>
          <w:sz w:val="20"/>
          <w:szCs w:val="20"/>
          <w:lang w:val="hy-AM"/>
        </w:rPr>
        <w:t>ԾԱՎԱԼԱԹԵՐԹ-ՆԱԽԱՀԱՇԻՎ</w:t>
      </w:r>
    </w:p>
    <w:p w14:paraId="445CD41B" w14:textId="77777777" w:rsidR="00694B9A" w:rsidRPr="00C13D8C" w:rsidRDefault="00694B9A" w:rsidP="00694B9A">
      <w:pPr>
        <w:pStyle w:val="ListParagraph"/>
        <w:spacing w:after="200" w:line="276" w:lineRule="auto"/>
        <w:ind w:left="360"/>
        <w:contextualSpacing/>
        <w:jc w:val="center"/>
        <w:rPr>
          <w:rFonts w:ascii="GHEA Grapalat" w:hAnsi="GHEA Grapalat"/>
          <w:b/>
          <w:iCs/>
          <w:sz w:val="20"/>
          <w:szCs w:val="20"/>
          <w:lang w:val="hy-AM"/>
        </w:rPr>
      </w:pPr>
      <w:r w:rsidRPr="00C13D8C">
        <w:rPr>
          <w:rFonts w:ascii="GHEA Grapalat" w:hAnsi="GHEA Grapalat" w:cs="Arial"/>
          <w:b/>
          <w:iCs/>
          <w:sz w:val="20"/>
          <w:szCs w:val="20"/>
          <w:lang w:val="hy-AM"/>
        </w:rPr>
        <w:t>Դավթաշեն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վարչական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շրջանի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տարածքում</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մայթերի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անցուղիների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միջբակային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ճանապարհների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եզրաքարերի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վերանորոգման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աշխատանքներ</w:t>
      </w:r>
    </w:p>
    <w:tbl>
      <w:tblPr>
        <w:tblW w:w="10800" w:type="dxa"/>
        <w:tblInd w:w="2088" w:type="dxa"/>
        <w:tblLook w:val="04A0" w:firstRow="1" w:lastRow="0" w:firstColumn="1" w:lastColumn="0" w:noHBand="0" w:noVBand="1"/>
      </w:tblPr>
      <w:tblGrid>
        <w:gridCol w:w="629"/>
        <w:gridCol w:w="1923"/>
        <w:gridCol w:w="3289"/>
        <w:gridCol w:w="898"/>
        <w:gridCol w:w="749"/>
        <w:gridCol w:w="1436"/>
        <w:gridCol w:w="1876"/>
      </w:tblGrid>
      <w:tr w:rsidR="00694B9A" w:rsidRPr="00E544DD" w14:paraId="17C66F91" w14:textId="77777777" w:rsidTr="00694B9A">
        <w:trPr>
          <w:cantSplit/>
          <w:trHeight w:val="1160"/>
        </w:trPr>
        <w:tc>
          <w:tcPr>
            <w:tcW w:w="629" w:type="dxa"/>
            <w:tcBorders>
              <w:top w:val="single" w:sz="4" w:space="0" w:color="auto"/>
              <w:left w:val="single" w:sz="4" w:space="0" w:color="auto"/>
              <w:bottom w:val="single" w:sz="4" w:space="0" w:color="auto"/>
              <w:right w:val="single" w:sz="4" w:space="0" w:color="auto"/>
            </w:tcBorders>
            <w:vAlign w:val="center"/>
            <w:hideMark/>
          </w:tcPr>
          <w:p w14:paraId="3841F3D7"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ՀՀ</w:t>
            </w:r>
            <w:r w:rsidRPr="00E544DD">
              <w:rPr>
                <w:rFonts w:ascii="GHEA Grapalat" w:hAnsi="GHEA Grapalat" w:cs="Calibri"/>
                <w:sz w:val="20"/>
                <w:szCs w:val="20"/>
              </w:rPr>
              <w:br/>
              <w:t>NN</w:t>
            </w:r>
          </w:p>
        </w:tc>
        <w:tc>
          <w:tcPr>
            <w:tcW w:w="1923" w:type="dxa"/>
            <w:tcBorders>
              <w:top w:val="single" w:sz="4" w:space="0" w:color="auto"/>
              <w:left w:val="nil"/>
              <w:bottom w:val="single" w:sz="4" w:space="0" w:color="auto"/>
              <w:right w:val="single" w:sz="4" w:space="0" w:color="auto"/>
            </w:tcBorders>
            <w:vAlign w:val="center"/>
            <w:hideMark/>
          </w:tcPr>
          <w:p w14:paraId="5534456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հիմնավորում</w:t>
            </w:r>
          </w:p>
        </w:tc>
        <w:tc>
          <w:tcPr>
            <w:tcW w:w="3289" w:type="dxa"/>
            <w:tcBorders>
              <w:top w:val="single" w:sz="4" w:space="0" w:color="auto"/>
              <w:left w:val="nil"/>
              <w:bottom w:val="single" w:sz="4" w:space="0" w:color="auto"/>
              <w:right w:val="single" w:sz="4" w:space="0" w:color="auto"/>
            </w:tcBorders>
            <w:vAlign w:val="center"/>
            <w:hideMark/>
          </w:tcPr>
          <w:p w14:paraId="5156CF57"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Աշխատանքների անվանումը</w:t>
            </w:r>
          </w:p>
        </w:tc>
        <w:tc>
          <w:tcPr>
            <w:tcW w:w="898" w:type="dxa"/>
            <w:tcBorders>
              <w:top w:val="single" w:sz="4" w:space="0" w:color="auto"/>
              <w:left w:val="nil"/>
              <w:bottom w:val="single" w:sz="4" w:space="0" w:color="auto"/>
              <w:right w:val="single" w:sz="4" w:space="0" w:color="auto"/>
            </w:tcBorders>
            <w:textDirection w:val="btLr"/>
            <w:vAlign w:val="center"/>
            <w:hideMark/>
          </w:tcPr>
          <w:p w14:paraId="0A5D176C"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Չափման միավորը</w:t>
            </w:r>
          </w:p>
        </w:tc>
        <w:tc>
          <w:tcPr>
            <w:tcW w:w="749" w:type="dxa"/>
            <w:tcBorders>
              <w:top w:val="single" w:sz="4" w:space="0" w:color="auto"/>
              <w:left w:val="nil"/>
              <w:bottom w:val="single" w:sz="4" w:space="0" w:color="auto"/>
              <w:right w:val="single" w:sz="4" w:space="0" w:color="auto"/>
            </w:tcBorders>
            <w:textDirection w:val="btLr"/>
            <w:vAlign w:val="center"/>
            <w:hideMark/>
          </w:tcPr>
          <w:p w14:paraId="30584368"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Ծավալ</w:t>
            </w:r>
          </w:p>
        </w:tc>
        <w:tc>
          <w:tcPr>
            <w:tcW w:w="1436" w:type="dxa"/>
            <w:tcBorders>
              <w:top w:val="single" w:sz="4" w:space="0" w:color="auto"/>
              <w:left w:val="nil"/>
              <w:bottom w:val="single" w:sz="4" w:space="0" w:color="auto"/>
              <w:right w:val="single" w:sz="4" w:space="0" w:color="auto"/>
            </w:tcBorders>
            <w:textDirection w:val="btLr"/>
            <w:vAlign w:val="center"/>
            <w:hideMark/>
          </w:tcPr>
          <w:p w14:paraId="451EB6F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Միավորի արժեքը (հազար դրամ)</w:t>
            </w:r>
          </w:p>
        </w:tc>
        <w:tc>
          <w:tcPr>
            <w:tcW w:w="1876" w:type="dxa"/>
            <w:tcBorders>
              <w:top w:val="single" w:sz="4" w:space="0" w:color="auto"/>
              <w:left w:val="nil"/>
              <w:bottom w:val="single" w:sz="4" w:space="0" w:color="auto"/>
              <w:right w:val="single" w:sz="4" w:space="0" w:color="auto"/>
            </w:tcBorders>
            <w:textDirection w:val="btLr"/>
            <w:vAlign w:val="center"/>
            <w:hideMark/>
          </w:tcPr>
          <w:p w14:paraId="465DCE7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Ընդամենը  (հազար դրամ)</w:t>
            </w:r>
          </w:p>
        </w:tc>
      </w:tr>
      <w:tr w:rsidR="00694B9A" w:rsidRPr="00E544DD" w14:paraId="126E9B64" w14:textId="77777777" w:rsidTr="00694B9A">
        <w:trPr>
          <w:cantSplit/>
          <w:trHeight w:val="260"/>
        </w:trPr>
        <w:tc>
          <w:tcPr>
            <w:tcW w:w="10800" w:type="dxa"/>
            <w:gridSpan w:val="7"/>
            <w:tcBorders>
              <w:top w:val="single" w:sz="4" w:space="0" w:color="auto"/>
              <w:left w:val="single" w:sz="4" w:space="0" w:color="auto"/>
              <w:bottom w:val="single" w:sz="4" w:space="0" w:color="auto"/>
              <w:right w:val="single" w:sz="4" w:space="0" w:color="auto"/>
            </w:tcBorders>
            <w:vAlign w:val="center"/>
          </w:tcPr>
          <w:p w14:paraId="32B2DA54" w14:textId="77777777" w:rsidR="00694B9A" w:rsidRPr="00E544DD" w:rsidRDefault="00694B9A" w:rsidP="00ED07C2">
            <w:pPr>
              <w:rPr>
                <w:rFonts w:ascii="GHEA Grapalat" w:hAnsi="GHEA Grapalat" w:cs="Calibri"/>
                <w:b/>
                <w:bCs/>
                <w:sz w:val="20"/>
                <w:szCs w:val="20"/>
              </w:rPr>
            </w:pPr>
            <w:r w:rsidRPr="00E544DD">
              <w:rPr>
                <w:rFonts w:ascii="GHEA Grapalat" w:hAnsi="GHEA Grapalat" w:cs="Calibri"/>
                <w:b/>
                <w:bCs/>
                <w:sz w:val="20"/>
                <w:szCs w:val="20"/>
              </w:rPr>
              <w:t>Քանդման աշխատանքներ</w:t>
            </w:r>
          </w:p>
        </w:tc>
      </w:tr>
      <w:tr w:rsidR="00694B9A" w:rsidRPr="00E544DD" w14:paraId="7B7F2C75" w14:textId="77777777" w:rsidTr="00694B9A">
        <w:trPr>
          <w:cantSplit/>
          <w:trHeight w:val="521"/>
        </w:trPr>
        <w:tc>
          <w:tcPr>
            <w:tcW w:w="629" w:type="dxa"/>
            <w:tcBorders>
              <w:top w:val="single" w:sz="4" w:space="0" w:color="auto"/>
              <w:left w:val="single" w:sz="4" w:space="0" w:color="auto"/>
              <w:bottom w:val="single" w:sz="4" w:space="0" w:color="auto"/>
              <w:right w:val="single" w:sz="4" w:space="0" w:color="auto"/>
            </w:tcBorders>
            <w:vAlign w:val="center"/>
            <w:hideMark/>
          </w:tcPr>
          <w:p w14:paraId="384BFAC2"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lastRenderedPageBreak/>
              <w:t>1</w:t>
            </w:r>
          </w:p>
        </w:tc>
        <w:tc>
          <w:tcPr>
            <w:tcW w:w="1923" w:type="dxa"/>
            <w:tcBorders>
              <w:top w:val="single" w:sz="4" w:space="0" w:color="auto"/>
              <w:left w:val="nil"/>
              <w:bottom w:val="single" w:sz="4" w:space="0" w:color="auto"/>
              <w:right w:val="single" w:sz="4" w:space="0" w:color="auto"/>
            </w:tcBorders>
            <w:vAlign w:val="center"/>
            <w:hideMark/>
          </w:tcPr>
          <w:p w14:paraId="55DFBD7E"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Շուկա</w:t>
            </w:r>
          </w:p>
        </w:tc>
        <w:tc>
          <w:tcPr>
            <w:tcW w:w="3289" w:type="dxa"/>
            <w:tcBorders>
              <w:top w:val="single" w:sz="4" w:space="0" w:color="auto"/>
              <w:left w:val="nil"/>
              <w:bottom w:val="single" w:sz="4" w:space="0" w:color="auto"/>
              <w:right w:val="single" w:sz="4" w:space="0" w:color="auto"/>
            </w:tcBorders>
            <w:vAlign w:val="center"/>
            <w:hideMark/>
          </w:tcPr>
          <w:p w14:paraId="03755C8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Ասֆալտ-բետոնե ծածկույթի կտրում</w:t>
            </w:r>
          </w:p>
        </w:tc>
        <w:tc>
          <w:tcPr>
            <w:tcW w:w="898" w:type="dxa"/>
            <w:tcBorders>
              <w:top w:val="single" w:sz="4" w:space="0" w:color="auto"/>
              <w:left w:val="nil"/>
              <w:bottom w:val="single" w:sz="4" w:space="0" w:color="auto"/>
              <w:right w:val="single" w:sz="4" w:space="0" w:color="auto"/>
            </w:tcBorders>
            <w:vAlign w:val="center"/>
            <w:hideMark/>
          </w:tcPr>
          <w:p w14:paraId="486B3AAD"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w:t>
            </w:r>
          </w:p>
        </w:tc>
        <w:tc>
          <w:tcPr>
            <w:tcW w:w="749" w:type="dxa"/>
            <w:tcBorders>
              <w:top w:val="single" w:sz="4" w:space="0" w:color="auto"/>
              <w:left w:val="nil"/>
              <w:bottom w:val="single" w:sz="4" w:space="0" w:color="auto"/>
              <w:right w:val="single" w:sz="4" w:space="0" w:color="auto"/>
            </w:tcBorders>
            <w:vAlign w:val="center"/>
            <w:hideMark/>
          </w:tcPr>
          <w:p w14:paraId="54B6C8F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685</w:t>
            </w:r>
          </w:p>
        </w:tc>
        <w:tc>
          <w:tcPr>
            <w:tcW w:w="1436" w:type="dxa"/>
            <w:tcBorders>
              <w:top w:val="single" w:sz="4" w:space="0" w:color="auto"/>
              <w:left w:val="nil"/>
              <w:bottom w:val="single" w:sz="4" w:space="0" w:color="auto"/>
              <w:right w:val="single" w:sz="4" w:space="0" w:color="auto"/>
            </w:tcBorders>
            <w:vAlign w:val="center"/>
            <w:hideMark/>
          </w:tcPr>
          <w:p w14:paraId="034804C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0.21</w:t>
            </w:r>
          </w:p>
        </w:tc>
        <w:tc>
          <w:tcPr>
            <w:tcW w:w="1876" w:type="dxa"/>
            <w:tcBorders>
              <w:top w:val="single" w:sz="4" w:space="0" w:color="auto"/>
              <w:left w:val="nil"/>
              <w:bottom w:val="single" w:sz="4" w:space="0" w:color="auto"/>
              <w:right w:val="single" w:sz="4" w:space="0" w:color="auto"/>
            </w:tcBorders>
            <w:vAlign w:val="center"/>
            <w:hideMark/>
          </w:tcPr>
          <w:p w14:paraId="7CEBC205"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143.85</w:t>
            </w:r>
          </w:p>
        </w:tc>
      </w:tr>
      <w:tr w:rsidR="00694B9A" w:rsidRPr="00E544DD" w14:paraId="4901CCA2" w14:textId="77777777" w:rsidTr="00694B9A">
        <w:trPr>
          <w:cantSplit/>
          <w:trHeight w:val="656"/>
        </w:trPr>
        <w:tc>
          <w:tcPr>
            <w:tcW w:w="629" w:type="dxa"/>
            <w:tcBorders>
              <w:top w:val="single" w:sz="4" w:space="0" w:color="auto"/>
              <w:left w:val="single" w:sz="4" w:space="0" w:color="auto"/>
              <w:bottom w:val="single" w:sz="4" w:space="0" w:color="auto"/>
              <w:right w:val="single" w:sz="4" w:space="0" w:color="auto"/>
            </w:tcBorders>
            <w:vAlign w:val="center"/>
            <w:hideMark/>
          </w:tcPr>
          <w:p w14:paraId="58D971F9"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2</w:t>
            </w:r>
          </w:p>
        </w:tc>
        <w:tc>
          <w:tcPr>
            <w:tcW w:w="1923" w:type="dxa"/>
            <w:tcBorders>
              <w:top w:val="single" w:sz="4" w:space="0" w:color="auto"/>
              <w:left w:val="nil"/>
              <w:bottom w:val="single" w:sz="4" w:space="0" w:color="auto"/>
              <w:right w:val="single" w:sz="4" w:space="0" w:color="auto"/>
            </w:tcBorders>
            <w:vAlign w:val="center"/>
            <w:hideMark/>
          </w:tcPr>
          <w:p w14:paraId="28F645D5"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E27-33</w:t>
            </w:r>
          </w:p>
        </w:tc>
        <w:tc>
          <w:tcPr>
            <w:tcW w:w="3289" w:type="dxa"/>
            <w:tcBorders>
              <w:top w:val="single" w:sz="4" w:space="0" w:color="auto"/>
              <w:left w:val="nil"/>
              <w:bottom w:val="single" w:sz="4" w:space="0" w:color="auto"/>
              <w:right w:val="single" w:sz="4" w:space="0" w:color="auto"/>
            </w:tcBorders>
            <w:vAlign w:val="center"/>
            <w:hideMark/>
          </w:tcPr>
          <w:p w14:paraId="0AE1D732"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Ասֆալտ-բետոնե ծածկույթի քանդում</w:t>
            </w:r>
          </w:p>
        </w:tc>
        <w:tc>
          <w:tcPr>
            <w:tcW w:w="898" w:type="dxa"/>
            <w:tcBorders>
              <w:top w:val="single" w:sz="4" w:space="0" w:color="auto"/>
              <w:left w:val="nil"/>
              <w:bottom w:val="single" w:sz="4" w:space="0" w:color="auto"/>
              <w:right w:val="single" w:sz="4" w:space="0" w:color="auto"/>
            </w:tcBorders>
            <w:vAlign w:val="center"/>
            <w:hideMark/>
          </w:tcPr>
          <w:p w14:paraId="1509525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մ3</w:t>
            </w:r>
          </w:p>
        </w:tc>
        <w:tc>
          <w:tcPr>
            <w:tcW w:w="749" w:type="dxa"/>
            <w:tcBorders>
              <w:top w:val="single" w:sz="4" w:space="0" w:color="auto"/>
              <w:left w:val="nil"/>
              <w:bottom w:val="single" w:sz="4" w:space="0" w:color="auto"/>
              <w:right w:val="single" w:sz="4" w:space="0" w:color="auto"/>
            </w:tcBorders>
            <w:textDirection w:val="btLr"/>
            <w:vAlign w:val="center"/>
            <w:hideMark/>
          </w:tcPr>
          <w:p w14:paraId="21A8776C"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13.0</w:t>
            </w:r>
          </w:p>
        </w:tc>
        <w:tc>
          <w:tcPr>
            <w:tcW w:w="1436" w:type="dxa"/>
            <w:tcBorders>
              <w:top w:val="single" w:sz="4" w:space="0" w:color="auto"/>
              <w:left w:val="nil"/>
              <w:bottom w:val="single" w:sz="4" w:space="0" w:color="auto"/>
              <w:right w:val="single" w:sz="4" w:space="0" w:color="auto"/>
            </w:tcBorders>
            <w:vAlign w:val="center"/>
            <w:hideMark/>
          </w:tcPr>
          <w:p w14:paraId="56FA3D54"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4.66</w:t>
            </w:r>
          </w:p>
        </w:tc>
        <w:tc>
          <w:tcPr>
            <w:tcW w:w="1876" w:type="dxa"/>
            <w:tcBorders>
              <w:top w:val="single" w:sz="4" w:space="0" w:color="auto"/>
              <w:left w:val="nil"/>
              <w:bottom w:val="single" w:sz="4" w:space="0" w:color="auto"/>
              <w:right w:val="single" w:sz="4" w:space="0" w:color="auto"/>
            </w:tcBorders>
            <w:vAlign w:val="center"/>
            <w:hideMark/>
          </w:tcPr>
          <w:p w14:paraId="590FAA3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60.58</w:t>
            </w:r>
          </w:p>
        </w:tc>
      </w:tr>
      <w:tr w:rsidR="00694B9A" w:rsidRPr="00E544DD" w14:paraId="5021F513" w14:textId="77777777" w:rsidTr="00694B9A">
        <w:trPr>
          <w:cantSplit/>
          <w:trHeight w:val="881"/>
        </w:trPr>
        <w:tc>
          <w:tcPr>
            <w:tcW w:w="629" w:type="dxa"/>
            <w:tcBorders>
              <w:top w:val="single" w:sz="4" w:space="0" w:color="auto"/>
              <w:left w:val="single" w:sz="4" w:space="0" w:color="auto"/>
              <w:bottom w:val="single" w:sz="4" w:space="0" w:color="auto"/>
              <w:right w:val="single" w:sz="4" w:space="0" w:color="auto"/>
            </w:tcBorders>
            <w:vAlign w:val="center"/>
            <w:hideMark/>
          </w:tcPr>
          <w:p w14:paraId="651435B8"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3</w:t>
            </w:r>
          </w:p>
        </w:tc>
        <w:tc>
          <w:tcPr>
            <w:tcW w:w="1923" w:type="dxa"/>
            <w:tcBorders>
              <w:top w:val="single" w:sz="4" w:space="0" w:color="auto"/>
              <w:left w:val="nil"/>
              <w:bottom w:val="single" w:sz="4" w:space="0" w:color="auto"/>
              <w:right w:val="single" w:sz="4" w:space="0" w:color="auto"/>
            </w:tcBorders>
            <w:vAlign w:val="center"/>
            <w:hideMark/>
          </w:tcPr>
          <w:p w14:paraId="535DD000"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27-36</w:t>
            </w:r>
          </w:p>
        </w:tc>
        <w:tc>
          <w:tcPr>
            <w:tcW w:w="3289" w:type="dxa"/>
            <w:tcBorders>
              <w:top w:val="single" w:sz="4" w:space="0" w:color="auto"/>
              <w:left w:val="nil"/>
              <w:bottom w:val="single" w:sz="4" w:space="0" w:color="auto"/>
              <w:right w:val="single" w:sz="4" w:space="0" w:color="auto"/>
            </w:tcBorders>
            <w:vAlign w:val="center"/>
            <w:hideMark/>
          </w:tcPr>
          <w:p w14:paraId="51016904"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Մաշված բետոնե եզրաքարերի քանդում բետոնե հիմքով</w:t>
            </w:r>
          </w:p>
        </w:tc>
        <w:tc>
          <w:tcPr>
            <w:tcW w:w="898" w:type="dxa"/>
            <w:tcBorders>
              <w:top w:val="single" w:sz="4" w:space="0" w:color="auto"/>
              <w:left w:val="nil"/>
              <w:bottom w:val="single" w:sz="4" w:space="0" w:color="auto"/>
              <w:right w:val="single" w:sz="4" w:space="0" w:color="auto"/>
            </w:tcBorders>
            <w:vAlign w:val="center"/>
            <w:hideMark/>
          </w:tcPr>
          <w:p w14:paraId="3E26903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w:t>
            </w:r>
          </w:p>
        </w:tc>
        <w:tc>
          <w:tcPr>
            <w:tcW w:w="749" w:type="dxa"/>
            <w:tcBorders>
              <w:top w:val="single" w:sz="4" w:space="0" w:color="auto"/>
              <w:left w:val="nil"/>
              <w:bottom w:val="single" w:sz="4" w:space="0" w:color="auto"/>
              <w:right w:val="single" w:sz="4" w:space="0" w:color="auto"/>
            </w:tcBorders>
            <w:textDirection w:val="btLr"/>
            <w:vAlign w:val="center"/>
            <w:hideMark/>
          </w:tcPr>
          <w:p w14:paraId="6876D4E2"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655.0</w:t>
            </w:r>
          </w:p>
        </w:tc>
        <w:tc>
          <w:tcPr>
            <w:tcW w:w="1436" w:type="dxa"/>
            <w:tcBorders>
              <w:top w:val="single" w:sz="4" w:space="0" w:color="auto"/>
              <w:left w:val="nil"/>
              <w:bottom w:val="single" w:sz="4" w:space="0" w:color="auto"/>
              <w:right w:val="single" w:sz="4" w:space="0" w:color="auto"/>
            </w:tcBorders>
            <w:vAlign w:val="center"/>
            <w:hideMark/>
          </w:tcPr>
          <w:p w14:paraId="31D1D292"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1.18</w:t>
            </w:r>
          </w:p>
        </w:tc>
        <w:tc>
          <w:tcPr>
            <w:tcW w:w="1876" w:type="dxa"/>
            <w:tcBorders>
              <w:top w:val="single" w:sz="4" w:space="0" w:color="auto"/>
              <w:left w:val="nil"/>
              <w:bottom w:val="single" w:sz="4" w:space="0" w:color="auto"/>
              <w:right w:val="single" w:sz="4" w:space="0" w:color="auto"/>
            </w:tcBorders>
            <w:vAlign w:val="center"/>
            <w:hideMark/>
          </w:tcPr>
          <w:p w14:paraId="5987F72A"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772.9</w:t>
            </w:r>
          </w:p>
        </w:tc>
      </w:tr>
      <w:tr w:rsidR="00694B9A" w:rsidRPr="00E544DD" w14:paraId="7DBA2389" w14:textId="77777777" w:rsidTr="00694B9A">
        <w:trPr>
          <w:cantSplit/>
          <w:trHeight w:val="836"/>
        </w:trPr>
        <w:tc>
          <w:tcPr>
            <w:tcW w:w="629" w:type="dxa"/>
            <w:tcBorders>
              <w:top w:val="single" w:sz="4" w:space="0" w:color="auto"/>
              <w:left w:val="single" w:sz="4" w:space="0" w:color="auto"/>
              <w:bottom w:val="single" w:sz="4" w:space="0" w:color="auto"/>
              <w:right w:val="single" w:sz="4" w:space="0" w:color="auto"/>
            </w:tcBorders>
            <w:vAlign w:val="center"/>
            <w:hideMark/>
          </w:tcPr>
          <w:p w14:paraId="41C3CC8B"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4</w:t>
            </w:r>
          </w:p>
        </w:tc>
        <w:tc>
          <w:tcPr>
            <w:tcW w:w="1923" w:type="dxa"/>
            <w:tcBorders>
              <w:top w:val="single" w:sz="4" w:space="0" w:color="auto"/>
              <w:left w:val="nil"/>
              <w:bottom w:val="single" w:sz="4" w:space="0" w:color="auto"/>
              <w:right w:val="single" w:sz="4" w:space="0" w:color="auto"/>
            </w:tcBorders>
            <w:vAlign w:val="center"/>
            <w:hideMark/>
          </w:tcPr>
          <w:p w14:paraId="0F8AC6E4"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E1-961</w:t>
            </w:r>
          </w:p>
        </w:tc>
        <w:tc>
          <w:tcPr>
            <w:tcW w:w="3289" w:type="dxa"/>
            <w:tcBorders>
              <w:top w:val="single" w:sz="4" w:space="0" w:color="auto"/>
              <w:left w:val="nil"/>
              <w:bottom w:val="single" w:sz="4" w:space="0" w:color="auto"/>
              <w:right w:val="single" w:sz="4" w:space="0" w:color="auto"/>
            </w:tcBorders>
            <w:vAlign w:val="center"/>
            <w:hideMark/>
          </w:tcPr>
          <w:p w14:paraId="59FCDCDD"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3-րդ կարգի բնահողի մշակում ձեռքով</w:t>
            </w:r>
          </w:p>
        </w:tc>
        <w:tc>
          <w:tcPr>
            <w:tcW w:w="898" w:type="dxa"/>
            <w:tcBorders>
              <w:top w:val="single" w:sz="4" w:space="0" w:color="auto"/>
              <w:left w:val="nil"/>
              <w:bottom w:val="single" w:sz="4" w:space="0" w:color="auto"/>
              <w:right w:val="single" w:sz="4" w:space="0" w:color="auto"/>
            </w:tcBorders>
            <w:vAlign w:val="center"/>
            <w:hideMark/>
          </w:tcPr>
          <w:p w14:paraId="54B1E16D"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մ3</w:t>
            </w:r>
          </w:p>
        </w:tc>
        <w:tc>
          <w:tcPr>
            <w:tcW w:w="749" w:type="dxa"/>
            <w:tcBorders>
              <w:top w:val="single" w:sz="4" w:space="0" w:color="auto"/>
              <w:left w:val="nil"/>
              <w:bottom w:val="single" w:sz="4" w:space="0" w:color="auto"/>
              <w:right w:val="single" w:sz="4" w:space="0" w:color="auto"/>
            </w:tcBorders>
            <w:textDirection w:val="btLr"/>
            <w:vAlign w:val="center"/>
            <w:hideMark/>
          </w:tcPr>
          <w:p w14:paraId="4721F5F4"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49.0</w:t>
            </w:r>
          </w:p>
        </w:tc>
        <w:tc>
          <w:tcPr>
            <w:tcW w:w="1436" w:type="dxa"/>
            <w:tcBorders>
              <w:top w:val="single" w:sz="4" w:space="0" w:color="auto"/>
              <w:left w:val="nil"/>
              <w:bottom w:val="single" w:sz="4" w:space="0" w:color="auto"/>
              <w:right w:val="single" w:sz="4" w:space="0" w:color="auto"/>
            </w:tcBorders>
            <w:vAlign w:val="center"/>
            <w:hideMark/>
          </w:tcPr>
          <w:p w14:paraId="7CE565EE"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3.09</w:t>
            </w:r>
          </w:p>
        </w:tc>
        <w:tc>
          <w:tcPr>
            <w:tcW w:w="1876" w:type="dxa"/>
            <w:tcBorders>
              <w:top w:val="single" w:sz="4" w:space="0" w:color="auto"/>
              <w:left w:val="nil"/>
              <w:bottom w:val="single" w:sz="4" w:space="0" w:color="auto"/>
              <w:right w:val="single" w:sz="4" w:space="0" w:color="auto"/>
            </w:tcBorders>
            <w:vAlign w:val="center"/>
            <w:hideMark/>
          </w:tcPr>
          <w:p w14:paraId="078468EE"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151.41</w:t>
            </w:r>
          </w:p>
        </w:tc>
      </w:tr>
      <w:tr w:rsidR="00694B9A" w:rsidRPr="00E544DD" w14:paraId="3B1BE724" w14:textId="77777777" w:rsidTr="00694B9A">
        <w:trPr>
          <w:cantSplit/>
          <w:trHeight w:val="800"/>
        </w:trPr>
        <w:tc>
          <w:tcPr>
            <w:tcW w:w="629" w:type="dxa"/>
            <w:tcBorders>
              <w:top w:val="single" w:sz="4" w:space="0" w:color="auto"/>
              <w:left w:val="single" w:sz="4" w:space="0" w:color="auto"/>
              <w:bottom w:val="single" w:sz="4" w:space="0" w:color="auto"/>
              <w:right w:val="single" w:sz="4" w:space="0" w:color="auto"/>
            </w:tcBorders>
            <w:vAlign w:val="center"/>
            <w:hideMark/>
          </w:tcPr>
          <w:p w14:paraId="68F23DFF"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5</w:t>
            </w:r>
          </w:p>
        </w:tc>
        <w:tc>
          <w:tcPr>
            <w:tcW w:w="1923" w:type="dxa"/>
            <w:tcBorders>
              <w:top w:val="single" w:sz="4" w:space="0" w:color="auto"/>
              <w:left w:val="nil"/>
              <w:bottom w:val="single" w:sz="4" w:space="0" w:color="auto"/>
              <w:right w:val="single" w:sz="4" w:space="0" w:color="auto"/>
            </w:tcBorders>
            <w:vAlign w:val="center"/>
            <w:hideMark/>
          </w:tcPr>
          <w:p w14:paraId="304149F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C310-13</w:t>
            </w:r>
          </w:p>
        </w:tc>
        <w:tc>
          <w:tcPr>
            <w:tcW w:w="3289" w:type="dxa"/>
            <w:tcBorders>
              <w:top w:val="single" w:sz="4" w:space="0" w:color="auto"/>
              <w:left w:val="nil"/>
              <w:bottom w:val="single" w:sz="4" w:space="0" w:color="auto"/>
              <w:right w:val="single" w:sz="4" w:space="0" w:color="auto"/>
            </w:tcBorders>
            <w:vAlign w:val="center"/>
            <w:hideMark/>
          </w:tcPr>
          <w:p w14:paraId="53BF328A"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Շին աղբի բարձում ինքնաթափի վրա և տեղափոխում աղբավայր 13կմ</w:t>
            </w:r>
          </w:p>
        </w:tc>
        <w:tc>
          <w:tcPr>
            <w:tcW w:w="898" w:type="dxa"/>
            <w:tcBorders>
              <w:top w:val="single" w:sz="4" w:space="0" w:color="auto"/>
              <w:left w:val="nil"/>
              <w:bottom w:val="single" w:sz="4" w:space="0" w:color="auto"/>
              <w:right w:val="single" w:sz="4" w:space="0" w:color="auto"/>
            </w:tcBorders>
            <w:vAlign w:val="center"/>
            <w:hideMark/>
          </w:tcPr>
          <w:p w14:paraId="6902BF9B"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տ</w:t>
            </w:r>
          </w:p>
        </w:tc>
        <w:tc>
          <w:tcPr>
            <w:tcW w:w="749" w:type="dxa"/>
            <w:tcBorders>
              <w:top w:val="single" w:sz="4" w:space="0" w:color="auto"/>
              <w:left w:val="nil"/>
              <w:bottom w:val="single" w:sz="4" w:space="0" w:color="auto"/>
              <w:right w:val="single" w:sz="4" w:space="0" w:color="auto"/>
            </w:tcBorders>
            <w:textDirection w:val="btLr"/>
            <w:vAlign w:val="center"/>
            <w:hideMark/>
          </w:tcPr>
          <w:p w14:paraId="297D9798"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163.0</w:t>
            </w:r>
          </w:p>
        </w:tc>
        <w:tc>
          <w:tcPr>
            <w:tcW w:w="1436" w:type="dxa"/>
            <w:tcBorders>
              <w:top w:val="single" w:sz="4" w:space="0" w:color="auto"/>
              <w:left w:val="nil"/>
              <w:bottom w:val="single" w:sz="4" w:space="0" w:color="auto"/>
              <w:right w:val="single" w:sz="4" w:space="0" w:color="auto"/>
            </w:tcBorders>
            <w:vAlign w:val="center"/>
            <w:hideMark/>
          </w:tcPr>
          <w:p w14:paraId="522D667A"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4.11</w:t>
            </w:r>
          </w:p>
        </w:tc>
        <w:tc>
          <w:tcPr>
            <w:tcW w:w="1876" w:type="dxa"/>
            <w:tcBorders>
              <w:top w:val="single" w:sz="4" w:space="0" w:color="auto"/>
              <w:left w:val="nil"/>
              <w:bottom w:val="single" w:sz="4" w:space="0" w:color="auto"/>
              <w:right w:val="single" w:sz="4" w:space="0" w:color="auto"/>
            </w:tcBorders>
            <w:vAlign w:val="center"/>
            <w:hideMark/>
          </w:tcPr>
          <w:p w14:paraId="32C1425E"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669.93</w:t>
            </w:r>
          </w:p>
        </w:tc>
      </w:tr>
      <w:tr w:rsidR="00694B9A" w:rsidRPr="00E544DD" w14:paraId="40735F58" w14:textId="77777777" w:rsidTr="00694B9A">
        <w:trPr>
          <w:cantSplit/>
          <w:trHeight w:val="269"/>
        </w:trPr>
        <w:tc>
          <w:tcPr>
            <w:tcW w:w="629" w:type="dxa"/>
            <w:tcBorders>
              <w:top w:val="single" w:sz="4" w:space="0" w:color="auto"/>
              <w:left w:val="single" w:sz="4" w:space="0" w:color="auto"/>
              <w:bottom w:val="single" w:sz="4" w:space="0" w:color="auto"/>
              <w:right w:val="single" w:sz="4" w:space="0" w:color="auto"/>
            </w:tcBorders>
            <w:vAlign w:val="center"/>
          </w:tcPr>
          <w:p w14:paraId="387F257F" w14:textId="77777777" w:rsidR="00694B9A" w:rsidRPr="00E544DD" w:rsidRDefault="00694B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00CE55AD" w14:textId="77777777" w:rsidR="00694B9A" w:rsidRPr="00E544DD" w:rsidRDefault="00694B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06B98DD7" w14:textId="77777777" w:rsidR="00694B9A" w:rsidRPr="00E544DD" w:rsidRDefault="00694B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textDirection w:val="btLr"/>
            <w:vAlign w:val="center"/>
          </w:tcPr>
          <w:p w14:paraId="1783293B" w14:textId="77777777" w:rsidR="00694B9A" w:rsidRPr="00E544DD" w:rsidRDefault="00694B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textDirection w:val="btLr"/>
            <w:vAlign w:val="center"/>
          </w:tcPr>
          <w:p w14:paraId="1DD17D49" w14:textId="77777777" w:rsidR="00694B9A" w:rsidRPr="00E544DD" w:rsidRDefault="00694B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08C0283C"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ընդամենը</w:t>
            </w:r>
          </w:p>
        </w:tc>
        <w:tc>
          <w:tcPr>
            <w:tcW w:w="1876" w:type="dxa"/>
            <w:tcBorders>
              <w:top w:val="single" w:sz="4" w:space="0" w:color="auto"/>
              <w:left w:val="nil"/>
              <w:bottom w:val="single" w:sz="4" w:space="0" w:color="auto"/>
              <w:right w:val="single" w:sz="4" w:space="0" w:color="auto"/>
            </w:tcBorders>
            <w:vAlign w:val="center"/>
          </w:tcPr>
          <w:p w14:paraId="4ED4454C"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1798.67</w:t>
            </w:r>
          </w:p>
        </w:tc>
      </w:tr>
      <w:tr w:rsidR="00694B9A" w:rsidRPr="00E544DD" w14:paraId="7B1CC272" w14:textId="77777777" w:rsidTr="00694B9A">
        <w:trPr>
          <w:cantSplit/>
          <w:trHeight w:val="530"/>
        </w:trPr>
        <w:tc>
          <w:tcPr>
            <w:tcW w:w="10800" w:type="dxa"/>
            <w:gridSpan w:val="7"/>
            <w:tcBorders>
              <w:top w:val="single" w:sz="4" w:space="0" w:color="auto"/>
              <w:left w:val="single" w:sz="4" w:space="0" w:color="auto"/>
              <w:bottom w:val="single" w:sz="4" w:space="0" w:color="auto"/>
              <w:right w:val="single" w:sz="4" w:space="0" w:color="auto"/>
            </w:tcBorders>
            <w:vAlign w:val="center"/>
          </w:tcPr>
          <w:p w14:paraId="251D9653" w14:textId="77777777" w:rsidR="00694B9A" w:rsidRPr="00E544DD" w:rsidRDefault="00694B9A" w:rsidP="00ED07C2">
            <w:pPr>
              <w:rPr>
                <w:rFonts w:ascii="GHEA Grapalat" w:hAnsi="GHEA Grapalat" w:cs="Calibri"/>
                <w:b/>
                <w:bCs/>
                <w:sz w:val="20"/>
                <w:szCs w:val="20"/>
              </w:rPr>
            </w:pPr>
            <w:r w:rsidRPr="00E544DD">
              <w:rPr>
                <w:rFonts w:ascii="GHEA Grapalat" w:hAnsi="GHEA Grapalat" w:cs="Calibri"/>
                <w:b/>
                <w:bCs/>
                <w:sz w:val="20"/>
                <w:szCs w:val="20"/>
              </w:rPr>
              <w:t>Վերանորոգման աշխատանքներ</w:t>
            </w:r>
          </w:p>
        </w:tc>
      </w:tr>
      <w:tr w:rsidR="00694B9A" w:rsidRPr="00E544DD" w14:paraId="62594DFF" w14:textId="77777777" w:rsidTr="00694B9A">
        <w:trPr>
          <w:cantSplit/>
          <w:trHeight w:val="620"/>
        </w:trPr>
        <w:tc>
          <w:tcPr>
            <w:tcW w:w="629" w:type="dxa"/>
            <w:tcBorders>
              <w:top w:val="single" w:sz="4" w:space="0" w:color="auto"/>
              <w:left w:val="single" w:sz="4" w:space="0" w:color="auto"/>
              <w:bottom w:val="single" w:sz="4" w:space="0" w:color="auto"/>
              <w:right w:val="single" w:sz="4" w:space="0" w:color="auto"/>
            </w:tcBorders>
            <w:vAlign w:val="center"/>
            <w:hideMark/>
          </w:tcPr>
          <w:p w14:paraId="195C7685"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6</w:t>
            </w:r>
          </w:p>
        </w:tc>
        <w:tc>
          <w:tcPr>
            <w:tcW w:w="1923" w:type="dxa"/>
            <w:tcBorders>
              <w:top w:val="single" w:sz="4" w:space="0" w:color="auto"/>
              <w:left w:val="nil"/>
              <w:bottom w:val="single" w:sz="4" w:space="0" w:color="auto"/>
              <w:right w:val="single" w:sz="4" w:space="0" w:color="auto"/>
            </w:tcBorders>
            <w:vAlign w:val="center"/>
            <w:hideMark/>
          </w:tcPr>
          <w:p w14:paraId="0B3B7D6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11-6</w:t>
            </w:r>
          </w:p>
        </w:tc>
        <w:tc>
          <w:tcPr>
            <w:tcW w:w="3289" w:type="dxa"/>
            <w:tcBorders>
              <w:top w:val="single" w:sz="4" w:space="0" w:color="auto"/>
              <w:left w:val="nil"/>
              <w:bottom w:val="single" w:sz="4" w:space="0" w:color="auto"/>
              <w:right w:val="single" w:sz="4" w:space="0" w:color="auto"/>
            </w:tcBorders>
            <w:vAlign w:val="center"/>
            <w:hideMark/>
          </w:tcPr>
          <w:p w14:paraId="0446648F"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Խճի նախապատրաստական շերտի պատրաստում 5սմ հաստությամբ</w:t>
            </w:r>
          </w:p>
        </w:tc>
        <w:tc>
          <w:tcPr>
            <w:tcW w:w="898" w:type="dxa"/>
            <w:tcBorders>
              <w:top w:val="single" w:sz="4" w:space="0" w:color="auto"/>
              <w:left w:val="nil"/>
              <w:bottom w:val="single" w:sz="4" w:space="0" w:color="auto"/>
              <w:right w:val="single" w:sz="4" w:space="0" w:color="auto"/>
            </w:tcBorders>
            <w:vAlign w:val="center"/>
            <w:hideMark/>
          </w:tcPr>
          <w:p w14:paraId="1B8C85C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մ3</w:t>
            </w:r>
          </w:p>
        </w:tc>
        <w:tc>
          <w:tcPr>
            <w:tcW w:w="749" w:type="dxa"/>
            <w:tcBorders>
              <w:top w:val="single" w:sz="4" w:space="0" w:color="auto"/>
              <w:left w:val="nil"/>
              <w:bottom w:val="single" w:sz="4" w:space="0" w:color="auto"/>
              <w:right w:val="single" w:sz="4" w:space="0" w:color="auto"/>
            </w:tcBorders>
            <w:vAlign w:val="center"/>
            <w:hideMark/>
          </w:tcPr>
          <w:p w14:paraId="78F44C1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13.65</w:t>
            </w:r>
          </w:p>
        </w:tc>
        <w:tc>
          <w:tcPr>
            <w:tcW w:w="1436" w:type="dxa"/>
            <w:tcBorders>
              <w:top w:val="single" w:sz="4" w:space="0" w:color="auto"/>
              <w:left w:val="nil"/>
              <w:bottom w:val="single" w:sz="4" w:space="0" w:color="auto"/>
              <w:right w:val="single" w:sz="4" w:space="0" w:color="auto"/>
            </w:tcBorders>
            <w:vAlign w:val="center"/>
            <w:hideMark/>
          </w:tcPr>
          <w:p w14:paraId="4F17649F"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7.930</w:t>
            </w:r>
          </w:p>
        </w:tc>
        <w:tc>
          <w:tcPr>
            <w:tcW w:w="1876" w:type="dxa"/>
            <w:tcBorders>
              <w:top w:val="single" w:sz="4" w:space="0" w:color="auto"/>
              <w:left w:val="nil"/>
              <w:bottom w:val="single" w:sz="4" w:space="0" w:color="auto"/>
              <w:right w:val="single" w:sz="4" w:space="0" w:color="auto"/>
            </w:tcBorders>
            <w:vAlign w:val="center"/>
            <w:hideMark/>
          </w:tcPr>
          <w:p w14:paraId="4F7BFB02"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108.2445</w:t>
            </w:r>
          </w:p>
        </w:tc>
      </w:tr>
      <w:tr w:rsidR="00694B9A" w:rsidRPr="00E544DD" w14:paraId="5A2E4309" w14:textId="77777777" w:rsidTr="00694B9A">
        <w:trPr>
          <w:cantSplit/>
          <w:trHeight w:val="800"/>
        </w:trPr>
        <w:tc>
          <w:tcPr>
            <w:tcW w:w="629" w:type="dxa"/>
            <w:tcBorders>
              <w:top w:val="single" w:sz="4" w:space="0" w:color="auto"/>
              <w:left w:val="single" w:sz="4" w:space="0" w:color="auto"/>
              <w:bottom w:val="single" w:sz="4" w:space="0" w:color="auto"/>
              <w:right w:val="single" w:sz="4" w:space="0" w:color="auto"/>
            </w:tcBorders>
            <w:vAlign w:val="center"/>
            <w:hideMark/>
          </w:tcPr>
          <w:p w14:paraId="17121A6A"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7</w:t>
            </w:r>
          </w:p>
        </w:tc>
        <w:tc>
          <w:tcPr>
            <w:tcW w:w="1923" w:type="dxa"/>
            <w:tcBorders>
              <w:top w:val="single" w:sz="4" w:space="0" w:color="auto"/>
              <w:left w:val="nil"/>
              <w:bottom w:val="single" w:sz="4" w:space="0" w:color="auto"/>
              <w:right w:val="single" w:sz="4" w:space="0" w:color="auto"/>
            </w:tcBorders>
            <w:vAlign w:val="center"/>
            <w:hideMark/>
          </w:tcPr>
          <w:p w14:paraId="2C8C01C4"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27-78</w:t>
            </w:r>
          </w:p>
        </w:tc>
        <w:tc>
          <w:tcPr>
            <w:tcW w:w="3289" w:type="dxa"/>
            <w:tcBorders>
              <w:top w:val="single" w:sz="4" w:space="0" w:color="auto"/>
              <w:left w:val="nil"/>
              <w:bottom w:val="single" w:sz="4" w:space="0" w:color="auto"/>
              <w:right w:val="single" w:sz="4" w:space="0" w:color="auto"/>
            </w:tcBorders>
            <w:vAlign w:val="center"/>
            <w:hideMark/>
          </w:tcPr>
          <w:p w14:paraId="122C8AF5"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Բետոնե եզրաքարերի տեղադրում բետոնե հիմքով (150×300)մմ  1գմ  V-0.059խմ. B-15 բետոնով</w:t>
            </w:r>
          </w:p>
        </w:tc>
        <w:tc>
          <w:tcPr>
            <w:tcW w:w="898" w:type="dxa"/>
            <w:tcBorders>
              <w:top w:val="single" w:sz="4" w:space="0" w:color="auto"/>
              <w:left w:val="nil"/>
              <w:bottom w:val="single" w:sz="4" w:space="0" w:color="auto"/>
              <w:right w:val="single" w:sz="4" w:space="0" w:color="auto"/>
            </w:tcBorders>
            <w:vAlign w:val="center"/>
            <w:hideMark/>
          </w:tcPr>
          <w:p w14:paraId="51DB88CF"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w:t>
            </w:r>
          </w:p>
        </w:tc>
        <w:tc>
          <w:tcPr>
            <w:tcW w:w="749" w:type="dxa"/>
            <w:tcBorders>
              <w:top w:val="single" w:sz="4" w:space="0" w:color="auto"/>
              <w:left w:val="nil"/>
              <w:bottom w:val="single" w:sz="4" w:space="0" w:color="auto"/>
              <w:right w:val="single" w:sz="4" w:space="0" w:color="auto"/>
            </w:tcBorders>
            <w:vAlign w:val="center"/>
            <w:hideMark/>
          </w:tcPr>
          <w:p w14:paraId="6E1C42B1"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910.0</w:t>
            </w:r>
          </w:p>
        </w:tc>
        <w:tc>
          <w:tcPr>
            <w:tcW w:w="1436" w:type="dxa"/>
            <w:tcBorders>
              <w:top w:val="single" w:sz="4" w:space="0" w:color="auto"/>
              <w:left w:val="nil"/>
              <w:bottom w:val="single" w:sz="4" w:space="0" w:color="auto"/>
              <w:right w:val="single" w:sz="4" w:space="0" w:color="auto"/>
            </w:tcBorders>
            <w:vAlign w:val="center"/>
            <w:hideMark/>
          </w:tcPr>
          <w:p w14:paraId="4D3763CE"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7.69</w:t>
            </w:r>
          </w:p>
        </w:tc>
        <w:tc>
          <w:tcPr>
            <w:tcW w:w="1876" w:type="dxa"/>
            <w:tcBorders>
              <w:top w:val="single" w:sz="4" w:space="0" w:color="auto"/>
              <w:left w:val="nil"/>
              <w:bottom w:val="single" w:sz="4" w:space="0" w:color="auto"/>
              <w:right w:val="single" w:sz="4" w:space="0" w:color="auto"/>
            </w:tcBorders>
            <w:vAlign w:val="center"/>
            <w:hideMark/>
          </w:tcPr>
          <w:p w14:paraId="60FCB811"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6997.9</w:t>
            </w:r>
          </w:p>
        </w:tc>
      </w:tr>
      <w:tr w:rsidR="00694B9A" w:rsidRPr="00E544DD" w14:paraId="1BCB00A3" w14:textId="77777777" w:rsidTr="00694B9A">
        <w:trPr>
          <w:cantSplit/>
          <w:trHeight w:val="701"/>
        </w:trPr>
        <w:tc>
          <w:tcPr>
            <w:tcW w:w="629" w:type="dxa"/>
            <w:tcBorders>
              <w:top w:val="single" w:sz="4" w:space="0" w:color="auto"/>
              <w:left w:val="single" w:sz="4" w:space="0" w:color="auto"/>
              <w:bottom w:val="single" w:sz="4" w:space="0" w:color="auto"/>
              <w:right w:val="single" w:sz="4" w:space="0" w:color="auto"/>
            </w:tcBorders>
            <w:vAlign w:val="center"/>
            <w:hideMark/>
          </w:tcPr>
          <w:p w14:paraId="3BCE887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8</w:t>
            </w:r>
          </w:p>
        </w:tc>
        <w:tc>
          <w:tcPr>
            <w:tcW w:w="1923" w:type="dxa"/>
            <w:tcBorders>
              <w:top w:val="single" w:sz="4" w:space="0" w:color="auto"/>
              <w:left w:val="nil"/>
              <w:bottom w:val="single" w:sz="4" w:space="0" w:color="auto"/>
              <w:right w:val="single" w:sz="4" w:space="0" w:color="auto"/>
            </w:tcBorders>
            <w:vAlign w:val="center"/>
            <w:hideMark/>
          </w:tcPr>
          <w:p w14:paraId="7D55E8AF"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11-6</w:t>
            </w:r>
          </w:p>
        </w:tc>
        <w:tc>
          <w:tcPr>
            <w:tcW w:w="3289" w:type="dxa"/>
            <w:tcBorders>
              <w:top w:val="single" w:sz="4" w:space="0" w:color="auto"/>
              <w:left w:val="nil"/>
              <w:bottom w:val="single" w:sz="4" w:space="0" w:color="auto"/>
              <w:right w:val="single" w:sz="4" w:space="0" w:color="auto"/>
            </w:tcBorders>
            <w:vAlign w:val="center"/>
            <w:hideMark/>
          </w:tcPr>
          <w:p w14:paraId="63CC8F4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Խճի նախապատրաստական շերտի իրականացում h-5մմ հաստությամբ</w:t>
            </w:r>
          </w:p>
        </w:tc>
        <w:tc>
          <w:tcPr>
            <w:tcW w:w="898" w:type="dxa"/>
            <w:tcBorders>
              <w:top w:val="single" w:sz="4" w:space="0" w:color="auto"/>
              <w:left w:val="nil"/>
              <w:bottom w:val="single" w:sz="4" w:space="0" w:color="auto"/>
              <w:right w:val="single" w:sz="4" w:space="0" w:color="auto"/>
            </w:tcBorders>
            <w:vAlign w:val="center"/>
            <w:hideMark/>
          </w:tcPr>
          <w:p w14:paraId="39A0E9C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մ3</w:t>
            </w:r>
          </w:p>
        </w:tc>
        <w:tc>
          <w:tcPr>
            <w:tcW w:w="749" w:type="dxa"/>
            <w:tcBorders>
              <w:top w:val="single" w:sz="4" w:space="0" w:color="auto"/>
              <w:left w:val="nil"/>
              <w:bottom w:val="single" w:sz="4" w:space="0" w:color="auto"/>
              <w:right w:val="single" w:sz="4" w:space="0" w:color="auto"/>
            </w:tcBorders>
            <w:vAlign w:val="center"/>
            <w:hideMark/>
          </w:tcPr>
          <w:p w14:paraId="6D34B14F"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w:t>
            </w:r>
          </w:p>
        </w:tc>
        <w:tc>
          <w:tcPr>
            <w:tcW w:w="1436" w:type="dxa"/>
            <w:tcBorders>
              <w:top w:val="single" w:sz="4" w:space="0" w:color="auto"/>
              <w:left w:val="nil"/>
              <w:bottom w:val="single" w:sz="4" w:space="0" w:color="auto"/>
              <w:right w:val="single" w:sz="4" w:space="0" w:color="auto"/>
            </w:tcBorders>
            <w:vAlign w:val="center"/>
            <w:hideMark/>
          </w:tcPr>
          <w:p w14:paraId="19830AE1"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7.930</w:t>
            </w:r>
          </w:p>
        </w:tc>
        <w:tc>
          <w:tcPr>
            <w:tcW w:w="1876" w:type="dxa"/>
            <w:tcBorders>
              <w:top w:val="single" w:sz="4" w:space="0" w:color="auto"/>
              <w:left w:val="nil"/>
              <w:bottom w:val="single" w:sz="4" w:space="0" w:color="auto"/>
              <w:right w:val="single" w:sz="4" w:space="0" w:color="auto"/>
            </w:tcBorders>
            <w:vAlign w:val="center"/>
            <w:hideMark/>
          </w:tcPr>
          <w:p w14:paraId="534511DC"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7.93</w:t>
            </w:r>
          </w:p>
        </w:tc>
      </w:tr>
      <w:tr w:rsidR="00694B9A" w:rsidRPr="00E544DD" w14:paraId="3F86F602" w14:textId="77777777" w:rsidTr="00694B9A">
        <w:trPr>
          <w:cantSplit/>
          <w:trHeight w:val="971"/>
        </w:trPr>
        <w:tc>
          <w:tcPr>
            <w:tcW w:w="629" w:type="dxa"/>
            <w:tcBorders>
              <w:top w:val="single" w:sz="4" w:space="0" w:color="auto"/>
              <w:left w:val="single" w:sz="4" w:space="0" w:color="auto"/>
              <w:bottom w:val="single" w:sz="4" w:space="0" w:color="auto"/>
              <w:right w:val="single" w:sz="4" w:space="0" w:color="auto"/>
            </w:tcBorders>
            <w:vAlign w:val="center"/>
            <w:hideMark/>
          </w:tcPr>
          <w:p w14:paraId="55E42D47"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9</w:t>
            </w:r>
          </w:p>
        </w:tc>
        <w:tc>
          <w:tcPr>
            <w:tcW w:w="1923" w:type="dxa"/>
            <w:tcBorders>
              <w:top w:val="single" w:sz="4" w:space="0" w:color="auto"/>
              <w:left w:val="nil"/>
              <w:bottom w:val="single" w:sz="4" w:space="0" w:color="auto"/>
              <w:right w:val="single" w:sz="4" w:space="0" w:color="auto"/>
            </w:tcBorders>
            <w:vAlign w:val="center"/>
            <w:hideMark/>
          </w:tcPr>
          <w:p w14:paraId="2DA9E23F"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27-78</w:t>
            </w:r>
          </w:p>
        </w:tc>
        <w:tc>
          <w:tcPr>
            <w:tcW w:w="3289" w:type="dxa"/>
            <w:tcBorders>
              <w:top w:val="single" w:sz="4" w:space="0" w:color="auto"/>
              <w:left w:val="nil"/>
              <w:bottom w:val="single" w:sz="4" w:space="0" w:color="auto"/>
              <w:right w:val="single" w:sz="4" w:space="0" w:color="auto"/>
            </w:tcBorders>
            <w:vAlign w:val="center"/>
            <w:hideMark/>
          </w:tcPr>
          <w:p w14:paraId="6959627A"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Բետոնե եզրաքարերի տեղադրում բետոնե հիմքով (70×200)մմ  1գմ  0.035խմ. B-15 բետոնով</w:t>
            </w:r>
          </w:p>
        </w:tc>
        <w:tc>
          <w:tcPr>
            <w:tcW w:w="898" w:type="dxa"/>
            <w:tcBorders>
              <w:top w:val="single" w:sz="4" w:space="0" w:color="auto"/>
              <w:left w:val="nil"/>
              <w:bottom w:val="single" w:sz="4" w:space="0" w:color="auto"/>
              <w:right w:val="single" w:sz="4" w:space="0" w:color="auto"/>
            </w:tcBorders>
            <w:vAlign w:val="center"/>
            <w:hideMark/>
          </w:tcPr>
          <w:p w14:paraId="2523C920"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w:t>
            </w:r>
          </w:p>
        </w:tc>
        <w:tc>
          <w:tcPr>
            <w:tcW w:w="749" w:type="dxa"/>
            <w:tcBorders>
              <w:top w:val="single" w:sz="4" w:space="0" w:color="auto"/>
              <w:left w:val="nil"/>
              <w:bottom w:val="single" w:sz="4" w:space="0" w:color="auto"/>
              <w:right w:val="single" w:sz="4" w:space="0" w:color="auto"/>
            </w:tcBorders>
            <w:vAlign w:val="center"/>
            <w:hideMark/>
          </w:tcPr>
          <w:p w14:paraId="68E78C31"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100.0</w:t>
            </w:r>
          </w:p>
        </w:tc>
        <w:tc>
          <w:tcPr>
            <w:tcW w:w="1436" w:type="dxa"/>
            <w:tcBorders>
              <w:top w:val="single" w:sz="4" w:space="0" w:color="auto"/>
              <w:left w:val="nil"/>
              <w:bottom w:val="single" w:sz="4" w:space="0" w:color="auto"/>
              <w:right w:val="single" w:sz="4" w:space="0" w:color="auto"/>
            </w:tcBorders>
            <w:vAlign w:val="center"/>
            <w:hideMark/>
          </w:tcPr>
          <w:p w14:paraId="15FA1D27"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6.97</w:t>
            </w:r>
          </w:p>
        </w:tc>
        <w:tc>
          <w:tcPr>
            <w:tcW w:w="1876" w:type="dxa"/>
            <w:tcBorders>
              <w:top w:val="single" w:sz="4" w:space="0" w:color="auto"/>
              <w:left w:val="nil"/>
              <w:bottom w:val="single" w:sz="4" w:space="0" w:color="auto"/>
              <w:right w:val="single" w:sz="4" w:space="0" w:color="auto"/>
            </w:tcBorders>
            <w:vAlign w:val="center"/>
            <w:hideMark/>
          </w:tcPr>
          <w:p w14:paraId="373D237B"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697</w:t>
            </w:r>
          </w:p>
        </w:tc>
      </w:tr>
      <w:tr w:rsidR="00694B9A" w:rsidRPr="00E544DD" w14:paraId="49AB5EE4" w14:textId="77777777" w:rsidTr="00694B9A">
        <w:trPr>
          <w:cantSplit/>
          <w:trHeight w:val="692"/>
        </w:trPr>
        <w:tc>
          <w:tcPr>
            <w:tcW w:w="629" w:type="dxa"/>
            <w:tcBorders>
              <w:top w:val="single" w:sz="4" w:space="0" w:color="auto"/>
              <w:left w:val="single" w:sz="4" w:space="0" w:color="auto"/>
              <w:bottom w:val="single" w:sz="4" w:space="0" w:color="auto"/>
              <w:right w:val="single" w:sz="4" w:space="0" w:color="auto"/>
            </w:tcBorders>
            <w:vAlign w:val="center"/>
            <w:hideMark/>
          </w:tcPr>
          <w:p w14:paraId="379879C7"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lastRenderedPageBreak/>
              <w:t>10</w:t>
            </w:r>
          </w:p>
        </w:tc>
        <w:tc>
          <w:tcPr>
            <w:tcW w:w="1923" w:type="dxa"/>
            <w:tcBorders>
              <w:top w:val="single" w:sz="4" w:space="0" w:color="auto"/>
              <w:left w:val="nil"/>
              <w:bottom w:val="single" w:sz="4" w:space="0" w:color="auto"/>
              <w:right w:val="single" w:sz="4" w:space="0" w:color="auto"/>
            </w:tcBorders>
            <w:vAlign w:val="center"/>
            <w:hideMark/>
          </w:tcPr>
          <w:p w14:paraId="6F8492F8"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11-6</w:t>
            </w:r>
          </w:p>
        </w:tc>
        <w:tc>
          <w:tcPr>
            <w:tcW w:w="3289" w:type="dxa"/>
            <w:tcBorders>
              <w:top w:val="single" w:sz="4" w:space="0" w:color="auto"/>
              <w:left w:val="nil"/>
              <w:bottom w:val="single" w:sz="4" w:space="0" w:color="auto"/>
              <w:right w:val="single" w:sz="4" w:space="0" w:color="auto"/>
            </w:tcBorders>
            <w:vAlign w:val="center"/>
            <w:hideMark/>
          </w:tcPr>
          <w:p w14:paraId="4C071F77"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Խճի նախապատրաստական շերտի իրականացում h-10սմ հաստությամբ</w:t>
            </w:r>
          </w:p>
        </w:tc>
        <w:tc>
          <w:tcPr>
            <w:tcW w:w="898" w:type="dxa"/>
            <w:tcBorders>
              <w:top w:val="single" w:sz="4" w:space="0" w:color="auto"/>
              <w:left w:val="nil"/>
              <w:bottom w:val="single" w:sz="4" w:space="0" w:color="auto"/>
              <w:right w:val="single" w:sz="4" w:space="0" w:color="auto"/>
            </w:tcBorders>
            <w:vAlign w:val="center"/>
            <w:hideMark/>
          </w:tcPr>
          <w:p w14:paraId="484EFD4F"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մ²</w:t>
            </w:r>
          </w:p>
        </w:tc>
        <w:tc>
          <w:tcPr>
            <w:tcW w:w="749" w:type="dxa"/>
            <w:tcBorders>
              <w:top w:val="single" w:sz="4" w:space="0" w:color="auto"/>
              <w:left w:val="nil"/>
              <w:bottom w:val="single" w:sz="4" w:space="0" w:color="auto"/>
              <w:right w:val="single" w:sz="4" w:space="0" w:color="auto"/>
            </w:tcBorders>
            <w:vAlign w:val="center"/>
            <w:hideMark/>
          </w:tcPr>
          <w:p w14:paraId="19589AD1"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450.0</w:t>
            </w:r>
          </w:p>
        </w:tc>
        <w:tc>
          <w:tcPr>
            <w:tcW w:w="1436" w:type="dxa"/>
            <w:tcBorders>
              <w:top w:val="single" w:sz="4" w:space="0" w:color="auto"/>
              <w:left w:val="nil"/>
              <w:bottom w:val="single" w:sz="4" w:space="0" w:color="auto"/>
              <w:right w:val="single" w:sz="4" w:space="0" w:color="auto"/>
            </w:tcBorders>
            <w:vAlign w:val="center"/>
            <w:hideMark/>
          </w:tcPr>
          <w:p w14:paraId="7737F29A"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1.7</w:t>
            </w:r>
          </w:p>
        </w:tc>
        <w:tc>
          <w:tcPr>
            <w:tcW w:w="1876" w:type="dxa"/>
            <w:tcBorders>
              <w:top w:val="single" w:sz="4" w:space="0" w:color="auto"/>
              <w:left w:val="nil"/>
              <w:bottom w:val="single" w:sz="4" w:space="0" w:color="auto"/>
              <w:right w:val="single" w:sz="4" w:space="0" w:color="auto"/>
            </w:tcBorders>
            <w:vAlign w:val="center"/>
            <w:hideMark/>
          </w:tcPr>
          <w:p w14:paraId="3863045E"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765</w:t>
            </w:r>
          </w:p>
        </w:tc>
      </w:tr>
      <w:tr w:rsidR="00694B9A" w:rsidRPr="00E544DD" w14:paraId="4C7A1449" w14:textId="77777777" w:rsidTr="00694B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hideMark/>
          </w:tcPr>
          <w:p w14:paraId="4E643B60"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11</w:t>
            </w:r>
          </w:p>
        </w:tc>
        <w:tc>
          <w:tcPr>
            <w:tcW w:w="1923" w:type="dxa"/>
            <w:tcBorders>
              <w:top w:val="single" w:sz="4" w:space="0" w:color="auto"/>
              <w:left w:val="nil"/>
              <w:bottom w:val="single" w:sz="4" w:space="0" w:color="auto"/>
              <w:right w:val="single" w:sz="4" w:space="0" w:color="auto"/>
            </w:tcBorders>
            <w:vAlign w:val="center"/>
            <w:hideMark/>
          </w:tcPr>
          <w:p w14:paraId="7646B6F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 xml:space="preserve">E27-170       E27-170-1  </w:t>
            </w:r>
          </w:p>
        </w:tc>
        <w:tc>
          <w:tcPr>
            <w:tcW w:w="3289" w:type="dxa"/>
            <w:tcBorders>
              <w:top w:val="single" w:sz="4" w:space="0" w:color="auto"/>
              <w:left w:val="nil"/>
              <w:bottom w:val="single" w:sz="4" w:space="0" w:color="auto"/>
              <w:right w:val="single" w:sz="4" w:space="0" w:color="auto"/>
            </w:tcBorders>
            <w:vAlign w:val="center"/>
            <w:hideMark/>
          </w:tcPr>
          <w:p w14:paraId="11E589C2"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Ասֆալտ-բետոնե ծածկույթի պատրաստում մանրահատիկ h-4սմ</w:t>
            </w:r>
          </w:p>
        </w:tc>
        <w:tc>
          <w:tcPr>
            <w:tcW w:w="898" w:type="dxa"/>
            <w:tcBorders>
              <w:top w:val="single" w:sz="4" w:space="0" w:color="auto"/>
              <w:left w:val="nil"/>
              <w:bottom w:val="single" w:sz="4" w:space="0" w:color="auto"/>
              <w:right w:val="single" w:sz="4" w:space="0" w:color="auto"/>
            </w:tcBorders>
            <w:vAlign w:val="center"/>
            <w:hideMark/>
          </w:tcPr>
          <w:p w14:paraId="2DE28629"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մ²</w:t>
            </w:r>
          </w:p>
        </w:tc>
        <w:tc>
          <w:tcPr>
            <w:tcW w:w="749" w:type="dxa"/>
            <w:tcBorders>
              <w:top w:val="single" w:sz="4" w:space="0" w:color="auto"/>
              <w:left w:val="nil"/>
              <w:bottom w:val="single" w:sz="4" w:space="0" w:color="auto"/>
              <w:right w:val="single" w:sz="4" w:space="0" w:color="auto"/>
            </w:tcBorders>
            <w:vAlign w:val="center"/>
            <w:hideMark/>
          </w:tcPr>
          <w:p w14:paraId="66418C96"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450</w:t>
            </w:r>
          </w:p>
        </w:tc>
        <w:tc>
          <w:tcPr>
            <w:tcW w:w="1436" w:type="dxa"/>
            <w:tcBorders>
              <w:top w:val="single" w:sz="4" w:space="0" w:color="auto"/>
              <w:left w:val="nil"/>
              <w:bottom w:val="single" w:sz="4" w:space="0" w:color="auto"/>
              <w:right w:val="single" w:sz="4" w:space="0" w:color="auto"/>
            </w:tcBorders>
            <w:vAlign w:val="center"/>
            <w:hideMark/>
          </w:tcPr>
          <w:p w14:paraId="7BBB5172"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4.2</w:t>
            </w:r>
          </w:p>
        </w:tc>
        <w:tc>
          <w:tcPr>
            <w:tcW w:w="1876" w:type="dxa"/>
            <w:tcBorders>
              <w:top w:val="single" w:sz="4" w:space="0" w:color="auto"/>
              <w:left w:val="nil"/>
              <w:bottom w:val="single" w:sz="4" w:space="0" w:color="auto"/>
              <w:right w:val="single" w:sz="4" w:space="0" w:color="auto"/>
            </w:tcBorders>
            <w:vAlign w:val="center"/>
            <w:hideMark/>
          </w:tcPr>
          <w:p w14:paraId="5C30856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1890</w:t>
            </w:r>
          </w:p>
        </w:tc>
      </w:tr>
      <w:tr w:rsidR="00694B9A" w:rsidRPr="00E544DD" w14:paraId="624CBFB2" w14:textId="77777777" w:rsidTr="00694B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tcPr>
          <w:p w14:paraId="02690EE3" w14:textId="77777777" w:rsidR="00694B9A" w:rsidRPr="00E544DD" w:rsidRDefault="00694B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136CD031" w14:textId="77777777" w:rsidR="00694B9A" w:rsidRPr="00E544DD" w:rsidRDefault="00694B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507BA458" w14:textId="77777777" w:rsidR="00694B9A" w:rsidRPr="00E544DD" w:rsidRDefault="00694B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vAlign w:val="center"/>
          </w:tcPr>
          <w:p w14:paraId="325CABD2" w14:textId="77777777" w:rsidR="00694B9A" w:rsidRPr="00E544DD" w:rsidRDefault="00694B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vAlign w:val="center"/>
          </w:tcPr>
          <w:p w14:paraId="283867B0" w14:textId="77777777" w:rsidR="00694B9A" w:rsidRPr="00E544DD" w:rsidRDefault="00694B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16EEA0F5"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ընդամենը</w:t>
            </w:r>
          </w:p>
        </w:tc>
        <w:tc>
          <w:tcPr>
            <w:tcW w:w="1876" w:type="dxa"/>
            <w:tcBorders>
              <w:top w:val="single" w:sz="4" w:space="0" w:color="auto"/>
              <w:left w:val="nil"/>
              <w:bottom w:val="single" w:sz="4" w:space="0" w:color="auto"/>
              <w:right w:val="single" w:sz="4" w:space="0" w:color="auto"/>
            </w:tcBorders>
            <w:vAlign w:val="center"/>
          </w:tcPr>
          <w:p w14:paraId="5BA19E8F"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10466.0745</w:t>
            </w:r>
          </w:p>
        </w:tc>
      </w:tr>
      <w:tr w:rsidR="00694B9A" w:rsidRPr="00E544DD" w14:paraId="07BA1472" w14:textId="77777777" w:rsidTr="00694B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tcPr>
          <w:p w14:paraId="3562F126" w14:textId="77777777" w:rsidR="00694B9A" w:rsidRPr="00E544DD" w:rsidRDefault="00694B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2FC9FE58" w14:textId="77777777" w:rsidR="00694B9A" w:rsidRPr="00E544DD" w:rsidRDefault="00694B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732F5101" w14:textId="77777777" w:rsidR="00694B9A" w:rsidRPr="00E544DD" w:rsidRDefault="00694B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vAlign w:val="center"/>
          </w:tcPr>
          <w:p w14:paraId="794387CC" w14:textId="77777777" w:rsidR="00694B9A" w:rsidRPr="00E544DD" w:rsidRDefault="00694B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vAlign w:val="center"/>
          </w:tcPr>
          <w:p w14:paraId="2EBDA7CE" w14:textId="77777777" w:rsidR="00694B9A" w:rsidRPr="00E544DD" w:rsidRDefault="00694B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3CDB45B4"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Ամբողջ</w:t>
            </w:r>
          </w:p>
        </w:tc>
        <w:tc>
          <w:tcPr>
            <w:tcW w:w="1876" w:type="dxa"/>
            <w:tcBorders>
              <w:top w:val="single" w:sz="4" w:space="0" w:color="auto"/>
              <w:left w:val="nil"/>
              <w:bottom w:val="single" w:sz="4" w:space="0" w:color="auto"/>
              <w:right w:val="single" w:sz="4" w:space="0" w:color="auto"/>
            </w:tcBorders>
            <w:vAlign w:val="center"/>
          </w:tcPr>
          <w:p w14:paraId="430DE940"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12264.7445</w:t>
            </w:r>
          </w:p>
        </w:tc>
      </w:tr>
      <w:tr w:rsidR="00694B9A" w:rsidRPr="00E544DD" w14:paraId="2BB95157" w14:textId="77777777" w:rsidTr="00694B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tcPr>
          <w:p w14:paraId="08AF04E0" w14:textId="77777777" w:rsidR="00694B9A" w:rsidRPr="00E544DD" w:rsidRDefault="00694B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3D5AC657" w14:textId="77777777" w:rsidR="00694B9A" w:rsidRPr="00E544DD" w:rsidRDefault="00694B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5E77BD96" w14:textId="77777777" w:rsidR="00694B9A" w:rsidRPr="00E544DD" w:rsidRDefault="00694B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vAlign w:val="center"/>
          </w:tcPr>
          <w:p w14:paraId="32B1165C" w14:textId="77777777" w:rsidR="00694B9A" w:rsidRPr="00E544DD" w:rsidRDefault="00694B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vAlign w:val="center"/>
          </w:tcPr>
          <w:p w14:paraId="4EB38C5B" w14:textId="77777777" w:rsidR="00694B9A" w:rsidRPr="00E544DD" w:rsidRDefault="00694B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591C5D18"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ԱԱՀ</w:t>
            </w:r>
          </w:p>
        </w:tc>
        <w:tc>
          <w:tcPr>
            <w:tcW w:w="1876" w:type="dxa"/>
            <w:tcBorders>
              <w:top w:val="single" w:sz="4" w:space="0" w:color="auto"/>
              <w:left w:val="nil"/>
              <w:bottom w:val="single" w:sz="4" w:space="0" w:color="auto"/>
              <w:right w:val="single" w:sz="4" w:space="0" w:color="auto"/>
            </w:tcBorders>
            <w:vAlign w:val="center"/>
          </w:tcPr>
          <w:p w14:paraId="302C39FC"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2452.94890</w:t>
            </w:r>
          </w:p>
        </w:tc>
      </w:tr>
      <w:tr w:rsidR="00694B9A" w:rsidRPr="00E544DD" w14:paraId="5FD7CE7F" w14:textId="77777777" w:rsidTr="00694B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tcPr>
          <w:p w14:paraId="7F723372" w14:textId="77777777" w:rsidR="00694B9A" w:rsidRPr="00E544DD" w:rsidRDefault="00694B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5B2C8922" w14:textId="77777777" w:rsidR="00694B9A" w:rsidRPr="00E544DD" w:rsidRDefault="00694B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5695CCC5" w14:textId="77777777" w:rsidR="00694B9A" w:rsidRPr="00E544DD" w:rsidRDefault="00694B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vAlign w:val="center"/>
          </w:tcPr>
          <w:p w14:paraId="4BDD7F3A" w14:textId="77777777" w:rsidR="00694B9A" w:rsidRPr="00E544DD" w:rsidRDefault="00694B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vAlign w:val="center"/>
          </w:tcPr>
          <w:p w14:paraId="0B66AFDC" w14:textId="77777777" w:rsidR="00694B9A" w:rsidRPr="00E544DD" w:rsidRDefault="00694B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7D7551F3"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ընդամենը</w:t>
            </w:r>
          </w:p>
        </w:tc>
        <w:tc>
          <w:tcPr>
            <w:tcW w:w="1876" w:type="dxa"/>
            <w:tcBorders>
              <w:top w:val="single" w:sz="4" w:space="0" w:color="auto"/>
              <w:left w:val="nil"/>
              <w:bottom w:val="single" w:sz="4" w:space="0" w:color="auto"/>
              <w:right w:val="single" w:sz="4" w:space="0" w:color="auto"/>
            </w:tcBorders>
            <w:vAlign w:val="center"/>
          </w:tcPr>
          <w:p w14:paraId="18D5DEFA" w14:textId="77777777" w:rsidR="00694B9A" w:rsidRPr="00E544DD" w:rsidRDefault="00694B9A" w:rsidP="00ED07C2">
            <w:pPr>
              <w:jc w:val="center"/>
              <w:rPr>
                <w:rFonts w:ascii="GHEA Grapalat" w:hAnsi="GHEA Grapalat" w:cs="Calibri"/>
                <w:sz w:val="20"/>
                <w:szCs w:val="20"/>
              </w:rPr>
            </w:pPr>
            <w:r w:rsidRPr="00E544DD">
              <w:rPr>
                <w:rFonts w:ascii="GHEA Grapalat" w:hAnsi="GHEA Grapalat" w:cs="Calibri"/>
                <w:sz w:val="20"/>
                <w:szCs w:val="20"/>
              </w:rPr>
              <w:t>14717.69340</w:t>
            </w:r>
          </w:p>
        </w:tc>
      </w:tr>
    </w:tbl>
    <w:p w14:paraId="42B48EAC" w14:textId="77777777" w:rsidR="000D54CB" w:rsidRDefault="000D54CB" w:rsidP="00032D5D">
      <w:pPr>
        <w:jc w:val="center"/>
        <w:rPr>
          <w:rFonts w:ascii="GHEA Grapalat" w:hAnsi="GHEA Grapalat" w:cs="Sylfaen"/>
          <w:b/>
          <w:bCs/>
          <w:color w:val="000000"/>
          <w:lang w:val="hy-AM"/>
        </w:rPr>
      </w:pPr>
    </w:p>
    <w:p w14:paraId="6DFB5BB8" w14:textId="77777777" w:rsidR="0039256D" w:rsidRDefault="0039256D" w:rsidP="000D54CB">
      <w:pPr>
        <w:jc w:val="center"/>
        <w:rPr>
          <w:rFonts w:ascii="Arial" w:hAnsi="Arial" w:cs="Arial"/>
          <w:b/>
          <w:bCs/>
        </w:rPr>
      </w:pPr>
    </w:p>
    <w:p w14:paraId="4C8FA17D" w14:textId="77777777" w:rsidR="0039256D" w:rsidRDefault="0039256D" w:rsidP="000D54CB">
      <w:pPr>
        <w:jc w:val="center"/>
        <w:rPr>
          <w:rFonts w:ascii="Arial" w:hAnsi="Arial" w:cs="Arial"/>
          <w:b/>
          <w:bCs/>
        </w:rPr>
      </w:pPr>
    </w:p>
    <w:p w14:paraId="6E71EED6" w14:textId="77777777" w:rsidR="0039256D" w:rsidRDefault="0039256D" w:rsidP="000D54CB">
      <w:pPr>
        <w:jc w:val="center"/>
        <w:rPr>
          <w:rFonts w:ascii="Arial" w:hAnsi="Arial" w:cs="Arial"/>
          <w:b/>
          <w:bCs/>
        </w:rPr>
      </w:pPr>
    </w:p>
    <w:p w14:paraId="3DD6DBDF" w14:textId="77777777" w:rsidR="00D86A06" w:rsidRDefault="00D86A06" w:rsidP="00032D5D">
      <w:pPr>
        <w:jc w:val="center"/>
        <w:rPr>
          <w:rFonts w:ascii="GHEA Grapalat" w:hAnsi="GHEA Grapalat" w:cs="Sylfaen"/>
          <w:b/>
          <w:bCs/>
          <w:color w:val="000000"/>
        </w:rPr>
      </w:pPr>
    </w:p>
    <w:p w14:paraId="2DC12A2E" w14:textId="77777777" w:rsidR="0064415D" w:rsidRDefault="0064415D" w:rsidP="00032D5D">
      <w:pPr>
        <w:jc w:val="center"/>
        <w:rPr>
          <w:rFonts w:ascii="GHEA Grapalat" w:hAnsi="GHEA Grapalat" w:cs="Sylfaen"/>
          <w:b/>
          <w:bCs/>
          <w:color w:val="000000"/>
        </w:rPr>
      </w:pPr>
    </w:p>
    <w:p w14:paraId="09C0C385" w14:textId="77777777" w:rsidR="001A2C67" w:rsidRDefault="001A2C67" w:rsidP="00032D5D">
      <w:pPr>
        <w:jc w:val="center"/>
        <w:rPr>
          <w:rFonts w:ascii="GHEA Grapalat" w:hAnsi="GHEA Grapalat" w:cs="Sylfaen"/>
          <w:b/>
          <w:bCs/>
          <w:color w:val="000000"/>
        </w:rPr>
      </w:pPr>
    </w:p>
    <w:p w14:paraId="42B79B5E" w14:textId="77777777" w:rsidR="001A2C67" w:rsidRDefault="001A2C67" w:rsidP="00032D5D">
      <w:pPr>
        <w:jc w:val="center"/>
        <w:rPr>
          <w:rFonts w:ascii="GHEA Grapalat" w:hAnsi="GHEA Grapalat" w:cs="Sylfaen"/>
          <w:b/>
          <w:bCs/>
          <w:color w:val="000000"/>
        </w:rPr>
      </w:pPr>
    </w:p>
    <w:p w14:paraId="13350671" w14:textId="77777777" w:rsidR="00A67C15" w:rsidRDefault="00A67C15" w:rsidP="00032D5D">
      <w:pPr>
        <w:jc w:val="center"/>
        <w:rPr>
          <w:rFonts w:ascii="GHEA Grapalat" w:hAnsi="GHEA Grapalat" w:cs="Sylfaen"/>
          <w:b/>
          <w:bCs/>
          <w:color w:val="000000"/>
        </w:rPr>
      </w:pPr>
    </w:p>
    <w:p w14:paraId="0E14E753" w14:textId="77777777" w:rsidR="00A67C15" w:rsidRDefault="00A67C15" w:rsidP="00032D5D">
      <w:pPr>
        <w:jc w:val="center"/>
        <w:rPr>
          <w:rFonts w:ascii="GHEA Grapalat" w:hAnsi="GHEA Grapalat" w:cs="Sylfaen"/>
          <w:b/>
          <w:bCs/>
          <w:color w:val="000000"/>
        </w:rPr>
      </w:pPr>
    </w:p>
    <w:p w14:paraId="0342159D" w14:textId="77777777" w:rsidR="00A67C15" w:rsidRDefault="00A67C15" w:rsidP="00032D5D">
      <w:pPr>
        <w:jc w:val="center"/>
        <w:rPr>
          <w:rFonts w:ascii="GHEA Grapalat" w:hAnsi="GHEA Grapalat" w:cs="Sylfaen"/>
          <w:b/>
          <w:bCs/>
          <w:color w:val="000000"/>
        </w:rPr>
      </w:pPr>
    </w:p>
    <w:p w14:paraId="5C34B7A8" w14:textId="77777777" w:rsidR="00A67C15" w:rsidRDefault="00A67C15" w:rsidP="00032D5D">
      <w:pPr>
        <w:jc w:val="center"/>
        <w:rPr>
          <w:rFonts w:ascii="GHEA Grapalat" w:hAnsi="GHEA Grapalat" w:cs="Sylfaen"/>
          <w:b/>
          <w:bCs/>
          <w:color w:val="000000"/>
        </w:rPr>
      </w:pPr>
    </w:p>
    <w:p w14:paraId="7ADC0614" w14:textId="77777777" w:rsidR="00A67C15" w:rsidRDefault="00A67C15" w:rsidP="00032D5D">
      <w:pPr>
        <w:jc w:val="center"/>
        <w:rPr>
          <w:rFonts w:ascii="GHEA Grapalat" w:hAnsi="GHEA Grapalat" w:cs="Sylfaen"/>
          <w:b/>
          <w:bCs/>
          <w:color w:val="000000"/>
        </w:rPr>
      </w:pPr>
    </w:p>
    <w:p w14:paraId="31B4DDCE" w14:textId="77777777" w:rsidR="00A67C15" w:rsidRDefault="00A67C15" w:rsidP="00032D5D">
      <w:pPr>
        <w:jc w:val="center"/>
        <w:rPr>
          <w:rFonts w:ascii="GHEA Grapalat" w:hAnsi="GHEA Grapalat" w:cs="Sylfaen"/>
          <w:b/>
          <w:bCs/>
          <w:color w:val="000000"/>
        </w:rPr>
      </w:pPr>
    </w:p>
    <w:p w14:paraId="68F8F637" w14:textId="77777777" w:rsidR="00A67C15" w:rsidRPr="00D86A06" w:rsidRDefault="00A67C15" w:rsidP="00032D5D">
      <w:pPr>
        <w:jc w:val="center"/>
        <w:rPr>
          <w:rFonts w:ascii="GHEA Grapalat" w:hAnsi="GHEA Grapalat" w:cs="Sylfaen"/>
          <w:b/>
          <w:bCs/>
          <w:color w:val="000000"/>
        </w:rPr>
      </w:pPr>
    </w:p>
    <w:p w14:paraId="76BDDE43" w14:textId="348428CE" w:rsidR="00D86A06" w:rsidRPr="00D86A06" w:rsidRDefault="00D86A06" w:rsidP="00032D5D">
      <w:pPr>
        <w:widowControl w:val="0"/>
        <w:ind w:firstLine="567"/>
        <w:jc w:val="center"/>
        <w:rPr>
          <w:rFonts w:ascii="GHEA Grapalat" w:hAnsi="GHEA Grapalat" w:cs="Sylfaen"/>
          <w:b/>
          <w:bCs/>
          <w:color w:val="000000"/>
        </w:rPr>
      </w:pPr>
    </w:p>
    <w:tbl>
      <w:tblPr>
        <w:tblW w:w="9639" w:type="dxa"/>
        <w:jc w:val="center"/>
        <w:tblLook w:val="0000" w:firstRow="0" w:lastRow="0" w:firstColumn="0" w:lastColumn="0" w:noHBand="0" w:noVBand="0"/>
      </w:tblPr>
      <w:tblGrid>
        <w:gridCol w:w="4536"/>
        <w:gridCol w:w="760"/>
        <w:gridCol w:w="4343"/>
      </w:tblGrid>
      <w:tr w:rsidR="00BB28C8" w:rsidRPr="00D86A06" w14:paraId="42AE0D35" w14:textId="77777777" w:rsidTr="00FA2C2D">
        <w:trPr>
          <w:jc w:val="center"/>
        </w:trPr>
        <w:tc>
          <w:tcPr>
            <w:tcW w:w="4536" w:type="dxa"/>
          </w:tcPr>
          <w:p w14:paraId="44F0832E"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t>ЗАКАЗЧИК</w:t>
            </w:r>
          </w:p>
          <w:p w14:paraId="59E5545A"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_______________________</w:t>
            </w:r>
          </w:p>
          <w:p w14:paraId="4DE1D5F7"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6BDA3354"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c>
          <w:tcPr>
            <w:tcW w:w="760" w:type="dxa"/>
          </w:tcPr>
          <w:p w14:paraId="2CF00C1C" w14:textId="77777777" w:rsidR="00BB28C8" w:rsidRPr="00D86A06" w:rsidRDefault="00BB28C8" w:rsidP="00032D5D">
            <w:pPr>
              <w:widowControl w:val="0"/>
              <w:ind w:firstLine="34"/>
              <w:jc w:val="center"/>
              <w:rPr>
                <w:rFonts w:ascii="GHEA Grapalat" w:hAnsi="GHEA Grapalat"/>
              </w:rPr>
            </w:pPr>
          </w:p>
        </w:tc>
        <w:tc>
          <w:tcPr>
            <w:tcW w:w="4343" w:type="dxa"/>
          </w:tcPr>
          <w:p w14:paraId="100D6BE9"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t>ПОДРЯДЧИК</w:t>
            </w:r>
          </w:p>
          <w:p w14:paraId="6DF18609"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w:t>
            </w:r>
          </w:p>
          <w:p w14:paraId="65AFF08B"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29ABE647"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r>
    </w:tbl>
    <w:p w14:paraId="122EE7E6" w14:textId="77777777" w:rsidR="00A67C15" w:rsidRDefault="00A67C15" w:rsidP="00032D5D">
      <w:pPr>
        <w:widowControl w:val="0"/>
        <w:ind w:firstLine="567"/>
        <w:jc w:val="right"/>
        <w:rPr>
          <w:rFonts w:ascii="GHEA Grapalat" w:hAnsi="GHEA Grapalat"/>
          <w:i/>
        </w:rPr>
        <w:sectPr w:rsidR="00A67C15" w:rsidSect="00A67C15">
          <w:footnotePr>
            <w:pos w:val="beneathText"/>
          </w:footnotePr>
          <w:type w:val="nextColumn"/>
          <w:pgSz w:w="16840" w:h="11907" w:orient="landscape" w:code="9"/>
          <w:pgMar w:top="1411" w:right="907" w:bottom="1411" w:left="634" w:header="562" w:footer="562" w:gutter="0"/>
          <w:cols w:space="720"/>
          <w:docGrid w:linePitch="326"/>
        </w:sectPr>
      </w:pPr>
    </w:p>
    <w:p w14:paraId="2A3D74CF" w14:textId="77777777" w:rsidR="00BB28C8" w:rsidRDefault="00BB28C8" w:rsidP="00032D5D">
      <w:pPr>
        <w:widowControl w:val="0"/>
        <w:ind w:firstLine="567"/>
        <w:jc w:val="right"/>
        <w:rPr>
          <w:rFonts w:ascii="GHEA Grapalat" w:hAnsi="GHEA Grapalat"/>
          <w:i/>
        </w:rPr>
      </w:pPr>
    </w:p>
    <w:p w14:paraId="12B6F8C7" w14:textId="77777777" w:rsidR="00BB28C8" w:rsidRDefault="00BB28C8" w:rsidP="00032D5D">
      <w:pPr>
        <w:rPr>
          <w:rFonts w:ascii="GHEA Grapalat" w:hAnsi="GHEA Grapalat"/>
          <w:i/>
        </w:rPr>
      </w:pPr>
      <w:r>
        <w:rPr>
          <w:rFonts w:ascii="GHEA Grapalat" w:hAnsi="GHEA Grapalat"/>
          <w:i/>
        </w:rPr>
        <w:br w:type="page"/>
      </w:r>
    </w:p>
    <w:p w14:paraId="10729A0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032D5D">
      <w:pPr>
        <w:widowControl w:val="0"/>
        <w:ind w:firstLine="567"/>
        <w:jc w:val="center"/>
        <w:rPr>
          <w:rFonts w:ascii="GHEA Grapalat" w:hAnsi="GHEA Grapalat" w:cs="Sylfaen"/>
          <w:b/>
        </w:rPr>
      </w:pPr>
    </w:p>
    <w:p w14:paraId="54238E4F"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2623"/>
        <w:gridCol w:w="1356"/>
        <w:gridCol w:w="236"/>
        <w:gridCol w:w="3596"/>
        <w:gridCol w:w="1925"/>
        <w:gridCol w:w="7"/>
        <w:gridCol w:w="895"/>
      </w:tblGrid>
      <w:tr w:rsidR="00BB28C8" w:rsidRPr="009F3DC7" w14:paraId="3B0B6619" w14:textId="77777777" w:rsidTr="00F80C6A">
        <w:trPr>
          <w:gridAfter w:val="1"/>
          <w:wAfter w:w="895" w:type="dxa"/>
          <w:cantSplit/>
          <w:jc w:val="center"/>
        </w:trPr>
        <w:tc>
          <w:tcPr>
            <w:tcW w:w="747" w:type="dxa"/>
            <w:vMerge w:val="restart"/>
            <w:vAlign w:val="center"/>
          </w:tcPr>
          <w:p w14:paraId="60419F0F"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 п/п</w:t>
            </w:r>
          </w:p>
        </w:tc>
        <w:tc>
          <w:tcPr>
            <w:tcW w:w="2623" w:type="dxa"/>
            <w:vMerge w:val="restart"/>
            <w:vAlign w:val="center"/>
          </w:tcPr>
          <w:p w14:paraId="507FF8C3"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7120" w:type="dxa"/>
            <w:gridSpan w:val="5"/>
            <w:vAlign w:val="center"/>
          </w:tcPr>
          <w:p w14:paraId="6D96536D" w14:textId="77777777" w:rsidR="00BB28C8" w:rsidRPr="00517562" w:rsidRDefault="00BB28C8" w:rsidP="00032D5D">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BB28C8" w:rsidRPr="009F3DC7" w14:paraId="25F1DA24" w14:textId="77777777" w:rsidTr="00F80C6A">
        <w:trPr>
          <w:gridAfter w:val="1"/>
          <w:wAfter w:w="895" w:type="dxa"/>
          <w:cantSplit/>
          <w:trHeight w:val="586"/>
          <w:jc w:val="center"/>
        </w:trPr>
        <w:tc>
          <w:tcPr>
            <w:tcW w:w="747" w:type="dxa"/>
            <w:vMerge/>
            <w:vAlign w:val="center"/>
          </w:tcPr>
          <w:p w14:paraId="3F589D55" w14:textId="77777777" w:rsidR="00BB28C8" w:rsidRPr="00517562" w:rsidRDefault="00BB28C8" w:rsidP="00032D5D">
            <w:pPr>
              <w:widowControl w:val="0"/>
              <w:jc w:val="both"/>
              <w:rPr>
                <w:rFonts w:ascii="GHEA Grapalat" w:hAnsi="GHEA Grapalat"/>
                <w:sz w:val="20"/>
                <w:szCs w:val="20"/>
              </w:rPr>
            </w:pPr>
          </w:p>
        </w:tc>
        <w:tc>
          <w:tcPr>
            <w:tcW w:w="2623" w:type="dxa"/>
            <w:vMerge/>
          </w:tcPr>
          <w:p w14:paraId="45988DF6" w14:textId="77777777" w:rsidR="00BB28C8" w:rsidRPr="00517562" w:rsidRDefault="00BB28C8" w:rsidP="00032D5D">
            <w:pPr>
              <w:widowControl w:val="0"/>
              <w:rPr>
                <w:rFonts w:ascii="GHEA Grapalat" w:hAnsi="GHEA Grapalat"/>
                <w:sz w:val="20"/>
                <w:szCs w:val="20"/>
              </w:rPr>
            </w:pPr>
          </w:p>
        </w:tc>
        <w:tc>
          <w:tcPr>
            <w:tcW w:w="5188" w:type="dxa"/>
            <w:gridSpan w:val="3"/>
            <w:vAlign w:val="center"/>
          </w:tcPr>
          <w:p w14:paraId="088AE62B"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Начало</w:t>
            </w:r>
          </w:p>
        </w:tc>
        <w:tc>
          <w:tcPr>
            <w:tcW w:w="1932" w:type="dxa"/>
            <w:gridSpan w:val="2"/>
            <w:vAlign w:val="center"/>
          </w:tcPr>
          <w:p w14:paraId="53ACC441"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Конец</w:t>
            </w:r>
          </w:p>
        </w:tc>
      </w:tr>
      <w:tr w:rsidR="00DB177F" w:rsidRPr="009F3DC7" w14:paraId="3AC1B90F" w14:textId="77777777" w:rsidTr="005601FE">
        <w:trPr>
          <w:gridAfter w:val="2"/>
          <w:wAfter w:w="902" w:type="dxa"/>
          <w:trHeight w:val="586"/>
          <w:jc w:val="center"/>
        </w:trPr>
        <w:tc>
          <w:tcPr>
            <w:tcW w:w="747" w:type="dxa"/>
            <w:vAlign w:val="center"/>
          </w:tcPr>
          <w:p w14:paraId="4A4A5977" w14:textId="725A3E43" w:rsidR="00DB177F" w:rsidRPr="00EA4A71" w:rsidRDefault="00DB177F" w:rsidP="00DB177F">
            <w:pPr>
              <w:widowControl w:val="0"/>
              <w:rPr>
                <w:rFonts w:ascii="GHEA Grapalat" w:hAnsi="GHEA Grapalat" w:cs="Calibri"/>
                <w:color w:val="000000"/>
                <w:sz w:val="20"/>
                <w:szCs w:val="20"/>
                <w:lang w:val="hy-AM"/>
              </w:rPr>
            </w:pPr>
          </w:p>
        </w:tc>
        <w:tc>
          <w:tcPr>
            <w:tcW w:w="2623" w:type="dxa"/>
            <w:vAlign w:val="center"/>
          </w:tcPr>
          <w:p w14:paraId="21570186" w14:textId="31051FE1" w:rsidR="00DB177F" w:rsidRPr="00DB177F" w:rsidRDefault="00251586" w:rsidP="00DB177F">
            <w:pPr>
              <w:widowControl w:val="0"/>
              <w:jc w:val="center"/>
              <w:rPr>
                <w:rFonts w:ascii="GHEA Grapalat" w:hAnsi="GHEA Grapalat" w:cs="Calibri"/>
                <w:color w:val="000000"/>
                <w:sz w:val="20"/>
                <w:szCs w:val="20"/>
              </w:rPr>
            </w:pPr>
            <w:r w:rsidRPr="00B75ECB">
              <w:rPr>
                <w:rFonts w:ascii="GHEA Grapalat" w:hAnsi="GHEA Grapalat"/>
                <w:sz w:val="20"/>
                <w:szCs w:val="20"/>
              </w:rPr>
              <w:t>ремонта тротуаров дворовых дорожек ,междворовых улиц, бетонных бордюров на территории административного района Давташен</w:t>
            </w:r>
          </w:p>
        </w:tc>
        <w:tc>
          <w:tcPr>
            <w:tcW w:w="5188" w:type="dxa"/>
            <w:gridSpan w:val="3"/>
            <w:vAlign w:val="center"/>
          </w:tcPr>
          <w:p w14:paraId="3408235D" w14:textId="77777777" w:rsidR="00DB177F" w:rsidRPr="00896EC0" w:rsidRDefault="00DB177F" w:rsidP="00DB177F">
            <w:pPr>
              <w:tabs>
                <w:tab w:val="left" w:pos="828"/>
              </w:tabs>
              <w:jc w:val="center"/>
              <w:rPr>
                <w:rFonts w:ascii="GHEA Grapalat" w:hAnsi="GHEA Grapalat"/>
                <w:sz w:val="16"/>
                <w:szCs w:val="16"/>
                <w:lang w:val="hy-AM"/>
              </w:rPr>
            </w:pPr>
            <w:r w:rsidRPr="00896EC0">
              <w:rPr>
                <w:rFonts w:ascii="GHEA Grapalat" w:hAnsi="GHEA Grapalat"/>
                <w:sz w:val="16"/>
                <w:szCs w:val="16"/>
                <w:lang w:val="hy-AM"/>
              </w:rPr>
              <w:t>Договор (соглашение) вступает в силу в установленном законом порядке со дня ратификации договора</w:t>
            </w:r>
            <w:r w:rsidRPr="00B07BE5">
              <w:rPr>
                <w:rFonts w:ascii="GHEA Grapalat" w:hAnsi="GHEA Grapalat"/>
                <w:sz w:val="16"/>
                <w:szCs w:val="16"/>
              </w:rPr>
              <w:t xml:space="preserve"> </w:t>
            </w:r>
            <w:r w:rsidRPr="00896EC0">
              <w:rPr>
                <w:rFonts w:ascii="GHEA Grapalat" w:hAnsi="GHEA Grapalat"/>
                <w:sz w:val="16"/>
                <w:szCs w:val="16"/>
                <w:lang w:val="hy-AM"/>
              </w:rPr>
              <w:t>(соглашение)  купли-продажи на технический надзор за строительными работами</w:t>
            </w:r>
          </w:p>
          <w:p w14:paraId="21E23C9C" w14:textId="0FFF48C1" w:rsidR="00DB177F" w:rsidRPr="005601FE" w:rsidRDefault="00DB177F" w:rsidP="00DB177F">
            <w:pPr>
              <w:widowControl w:val="0"/>
              <w:jc w:val="center"/>
              <w:rPr>
                <w:rFonts w:ascii="GHEA Grapalat" w:hAnsi="GHEA Grapalat" w:cs="Calibri"/>
                <w:color w:val="000000"/>
                <w:sz w:val="20"/>
                <w:szCs w:val="20"/>
              </w:rPr>
            </w:pPr>
          </w:p>
        </w:tc>
        <w:tc>
          <w:tcPr>
            <w:tcW w:w="1925" w:type="dxa"/>
            <w:vAlign w:val="center"/>
          </w:tcPr>
          <w:p w14:paraId="7F3BF8B8" w14:textId="6949A368" w:rsidR="00DB177F" w:rsidRPr="005601FE" w:rsidRDefault="00DB177F" w:rsidP="00DB177F">
            <w:pPr>
              <w:widowControl w:val="0"/>
              <w:jc w:val="center"/>
              <w:rPr>
                <w:rFonts w:ascii="GHEA Grapalat" w:hAnsi="GHEA Grapalat" w:cs="Calibri"/>
                <w:color w:val="000000"/>
                <w:sz w:val="20"/>
                <w:szCs w:val="20"/>
              </w:rPr>
            </w:pPr>
            <w:r>
              <w:rPr>
                <w:rFonts w:ascii="GHEA Grapalat" w:hAnsi="GHEA Grapalat"/>
                <w:sz w:val="16"/>
                <w:szCs w:val="16"/>
                <w:lang w:val="hy-AM"/>
              </w:rPr>
              <w:t xml:space="preserve">до </w:t>
            </w:r>
            <w:r w:rsidR="00694B9A">
              <w:rPr>
                <w:rFonts w:ascii="GHEA Grapalat" w:hAnsi="GHEA Grapalat"/>
                <w:sz w:val="16"/>
                <w:szCs w:val="16"/>
              </w:rPr>
              <w:t>150</w:t>
            </w:r>
            <w:r w:rsidRPr="00896EC0">
              <w:rPr>
                <w:rFonts w:ascii="GHEA Grapalat" w:hAnsi="GHEA Grapalat"/>
                <w:sz w:val="16"/>
                <w:szCs w:val="16"/>
                <w:lang w:val="hy-AM"/>
              </w:rPr>
              <w:t>-го календарного дня включительно</w:t>
            </w:r>
          </w:p>
        </w:tc>
      </w:tr>
      <w:tr w:rsidR="00DB177F" w:rsidRPr="009F3DC7" w14:paraId="5C371962" w14:textId="77777777" w:rsidTr="00F80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726" w:type="dxa"/>
            <w:gridSpan w:val="3"/>
          </w:tcPr>
          <w:p w14:paraId="353CBF34" w14:textId="77777777" w:rsidR="00DB177F" w:rsidRPr="009F3DC7" w:rsidRDefault="00DB177F" w:rsidP="00DB177F">
            <w:pPr>
              <w:widowControl w:val="0"/>
              <w:jc w:val="center"/>
              <w:rPr>
                <w:rFonts w:ascii="GHEA Grapalat" w:hAnsi="GHEA Grapalat" w:cs="Sylfaen"/>
                <w:b/>
                <w:bCs/>
              </w:rPr>
            </w:pPr>
            <w:r w:rsidRPr="009F3DC7">
              <w:rPr>
                <w:rFonts w:ascii="GHEA Grapalat" w:hAnsi="GHEA Grapalat"/>
                <w:b/>
              </w:rPr>
              <w:t>ЗАКАЗЧИК</w:t>
            </w:r>
          </w:p>
          <w:p w14:paraId="76800CE6" w14:textId="77777777" w:rsidR="00DB177F" w:rsidRPr="00517562" w:rsidRDefault="00DB177F" w:rsidP="00DB177F">
            <w:pPr>
              <w:widowControl w:val="0"/>
              <w:jc w:val="center"/>
              <w:rPr>
                <w:rFonts w:ascii="GHEA Grapalat" w:hAnsi="GHEA Grapalat"/>
                <w:lang w:val="en-US"/>
              </w:rPr>
            </w:pPr>
            <w:r>
              <w:rPr>
                <w:rFonts w:ascii="GHEA Grapalat" w:hAnsi="GHEA Grapalat"/>
                <w:lang w:val="en-US"/>
              </w:rPr>
              <w:t>______________________</w:t>
            </w:r>
          </w:p>
          <w:p w14:paraId="297BB9AF" w14:textId="77777777" w:rsidR="00DB177F" w:rsidRPr="00517562" w:rsidRDefault="00DB177F" w:rsidP="00DB177F">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DB177F" w:rsidRPr="009F3DC7" w:rsidRDefault="00DB177F" w:rsidP="00DB177F">
            <w:pPr>
              <w:widowControl w:val="0"/>
              <w:jc w:val="center"/>
              <w:rPr>
                <w:rFonts w:ascii="GHEA Grapalat" w:hAnsi="GHEA Grapalat"/>
              </w:rPr>
            </w:pPr>
            <w:r w:rsidRPr="009F3DC7">
              <w:rPr>
                <w:rFonts w:ascii="GHEA Grapalat" w:hAnsi="GHEA Grapalat"/>
              </w:rPr>
              <w:t>М. П.</w:t>
            </w:r>
          </w:p>
        </w:tc>
        <w:tc>
          <w:tcPr>
            <w:tcW w:w="236" w:type="dxa"/>
          </w:tcPr>
          <w:p w14:paraId="336CF81D" w14:textId="77777777" w:rsidR="00DB177F" w:rsidRPr="009F3DC7" w:rsidRDefault="00DB177F" w:rsidP="00DB177F">
            <w:pPr>
              <w:widowControl w:val="0"/>
              <w:jc w:val="center"/>
              <w:rPr>
                <w:rFonts w:ascii="GHEA Grapalat" w:hAnsi="GHEA Grapalat"/>
              </w:rPr>
            </w:pPr>
          </w:p>
        </w:tc>
        <w:tc>
          <w:tcPr>
            <w:tcW w:w="6423" w:type="dxa"/>
            <w:gridSpan w:val="4"/>
          </w:tcPr>
          <w:p w14:paraId="767751B7" w14:textId="77777777" w:rsidR="00DB177F" w:rsidRPr="009F3DC7" w:rsidRDefault="00DB177F" w:rsidP="00DB177F">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DB177F" w:rsidRPr="00517562" w:rsidRDefault="00DB177F" w:rsidP="00DB177F">
            <w:pPr>
              <w:widowControl w:val="0"/>
              <w:jc w:val="center"/>
              <w:rPr>
                <w:rFonts w:ascii="GHEA Grapalat" w:hAnsi="GHEA Grapalat"/>
                <w:lang w:val="en-US"/>
              </w:rPr>
            </w:pPr>
            <w:r>
              <w:rPr>
                <w:rFonts w:ascii="GHEA Grapalat" w:hAnsi="GHEA Grapalat"/>
                <w:lang w:val="en-US"/>
              </w:rPr>
              <w:t>_____________________</w:t>
            </w:r>
          </w:p>
          <w:p w14:paraId="7FFB5B88" w14:textId="77777777" w:rsidR="00DB177F" w:rsidRPr="00517562" w:rsidRDefault="00DB177F" w:rsidP="00DB177F">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DB177F" w:rsidRPr="009F3DC7" w:rsidRDefault="00DB177F" w:rsidP="00DB177F">
            <w:pPr>
              <w:widowControl w:val="0"/>
              <w:jc w:val="center"/>
              <w:rPr>
                <w:rFonts w:ascii="GHEA Grapalat" w:hAnsi="GHEA Grapalat"/>
              </w:rPr>
            </w:pPr>
            <w:r w:rsidRPr="009F3DC7">
              <w:rPr>
                <w:rFonts w:ascii="GHEA Grapalat" w:hAnsi="GHEA Grapalat"/>
              </w:rPr>
              <w:t>М. П.</w:t>
            </w:r>
          </w:p>
        </w:tc>
      </w:tr>
    </w:tbl>
    <w:p w14:paraId="07360B24" w14:textId="4ABC4BC0" w:rsidR="00264532" w:rsidRDefault="00264532" w:rsidP="00032D5D">
      <w:pPr>
        <w:widowControl w:val="0"/>
        <w:ind w:firstLine="567"/>
        <w:jc w:val="right"/>
        <w:rPr>
          <w:rFonts w:ascii="GHEA Grapalat" w:hAnsi="GHEA Grapalat"/>
          <w:i/>
        </w:rPr>
      </w:pPr>
    </w:p>
    <w:p w14:paraId="34B2D30D" w14:textId="4B576C71" w:rsidR="006725DE" w:rsidRDefault="006725DE" w:rsidP="00032D5D">
      <w:pPr>
        <w:widowControl w:val="0"/>
        <w:ind w:firstLine="567"/>
        <w:jc w:val="right"/>
        <w:rPr>
          <w:rFonts w:ascii="GHEA Grapalat" w:hAnsi="GHEA Grapalat"/>
          <w:i/>
        </w:rPr>
      </w:pPr>
    </w:p>
    <w:p w14:paraId="73E81944" w14:textId="2A1E4D53" w:rsidR="006725DE" w:rsidRDefault="006725DE" w:rsidP="00032D5D">
      <w:pPr>
        <w:widowControl w:val="0"/>
        <w:ind w:firstLine="567"/>
        <w:jc w:val="right"/>
        <w:rPr>
          <w:rFonts w:ascii="GHEA Grapalat" w:hAnsi="GHEA Grapalat"/>
          <w:i/>
        </w:rPr>
      </w:pPr>
    </w:p>
    <w:p w14:paraId="67893A4C" w14:textId="4FC7B930" w:rsidR="006725DE" w:rsidRDefault="006725DE" w:rsidP="00032D5D">
      <w:pPr>
        <w:widowControl w:val="0"/>
        <w:ind w:firstLine="567"/>
        <w:jc w:val="right"/>
        <w:rPr>
          <w:rFonts w:ascii="GHEA Grapalat" w:hAnsi="GHEA Grapalat"/>
          <w:i/>
        </w:rPr>
      </w:pPr>
    </w:p>
    <w:p w14:paraId="3C183809" w14:textId="082A83B2" w:rsidR="009508DF" w:rsidRDefault="009508DF" w:rsidP="00032D5D">
      <w:pPr>
        <w:widowControl w:val="0"/>
        <w:ind w:firstLine="567"/>
        <w:jc w:val="right"/>
        <w:rPr>
          <w:rFonts w:ascii="GHEA Grapalat" w:hAnsi="GHEA Grapalat"/>
          <w:i/>
        </w:rPr>
      </w:pPr>
    </w:p>
    <w:p w14:paraId="620AEFA5" w14:textId="58987EAE" w:rsidR="009508DF" w:rsidRDefault="009508DF" w:rsidP="00032D5D">
      <w:pPr>
        <w:widowControl w:val="0"/>
        <w:ind w:firstLine="567"/>
        <w:jc w:val="right"/>
        <w:rPr>
          <w:rFonts w:ascii="GHEA Grapalat" w:hAnsi="GHEA Grapalat"/>
          <w:i/>
        </w:rPr>
      </w:pPr>
    </w:p>
    <w:p w14:paraId="6D40CF12" w14:textId="6A54DB06" w:rsidR="009508DF" w:rsidRDefault="009508DF" w:rsidP="00032D5D">
      <w:pPr>
        <w:widowControl w:val="0"/>
        <w:ind w:firstLine="567"/>
        <w:jc w:val="right"/>
        <w:rPr>
          <w:rFonts w:ascii="GHEA Grapalat" w:hAnsi="GHEA Grapalat"/>
          <w:i/>
        </w:rPr>
      </w:pPr>
    </w:p>
    <w:p w14:paraId="54636E30" w14:textId="05870EB1" w:rsidR="009508DF" w:rsidRDefault="009508DF" w:rsidP="00032D5D">
      <w:pPr>
        <w:widowControl w:val="0"/>
        <w:ind w:firstLine="567"/>
        <w:jc w:val="right"/>
        <w:rPr>
          <w:rFonts w:ascii="GHEA Grapalat" w:hAnsi="GHEA Grapalat"/>
          <w:i/>
        </w:rPr>
      </w:pPr>
    </w:p>
    <w:p w14:paraId="4E604855" w14:textId="77777777" w:rsidR="00A63968" w:rsidRDefault="00A63968" w:rsidP="00032D5D">
      <w:pPr>
        <w:widowControl w:val="0"/>
        <w:ind w:firstLine="567"/>
        <w:jc w:val="right"/>
        <w:rPr>
          <w:rFonts w:ascii="GHEA Grapalat" w:hAnsi="GHEA Grapalat"/>
          <w:i/>
        </w:rPr>
      </w:pPr>
    </w:p>
    <w:p w14:paraId="182A76FD" w14:textId="77777777" w:rsidR="00A63968" w:rsidRDefault="00A63968" w:rsidP="00032D5D">
      <w:pPr>
        <w:widowControl w:val="0"/>
        <w:ind w:firstLine="567"/>
        <w:jc w:val="right"/>
        <w:rPr>
          <w:rFonts w:ascii="GHEA Grapalat" w:hAnsi="GHEA Grapalat"/>
          <w:i/>
        </w:rPr>
      </w:pPr>
    </w:p>
    <w:p w14:paraId="091E505A" w14:textId="77777777" w:rsidR="0059189E" w:rsidRDefault="0059189E" w:rsidP="00032D5D">
      <w:pPr>
        <w:widowControl w:val="0"/>
        <w:ind w:firstLine="567"/>
        <w:jc w:val="right"/>
        <w:rPr>
          <w:rFonts w:ascii="GHEA Grapalat" w:hAnsi="GHEA Grapalat"/>
          <w:i/>
          <w:lang w:val="en-US"/>
        </w:rPr>
      </w:pPr>
    </w:p>
    <w:p w14:paraId="1176BF71" w14:textId="77777777" w:rsidR="0059189E" w:rsidRDefault="0059189E" w:rsidP="00032D5D">
      <w:pPr>
        <w:widowControl w:val="0"/>
        <w:ind w:firstLine="567"/>
        <w:jc w:val="right"/>
        <w:rPr>
          <w:rFonts w:ascii="GHEA Grapalat" w:hAnsi="GHEA Grapalat"/>
          <w:i/>
          <w:lang w:val="en-US"/>
        </w:rPr>
      </w:pPr>
    </w:p>
    <w:p w14:paraId="40157C59" w14:textId="77777777" w:rsidR="0059189E" w:rsidRDefault="0059189E" w:rsidP="00032D5D">
      <w:pPr>
        <w:widowControl w:val="0"/>
        <w:ind w:firstLine="567"/>
        <w:jc w:val="right"/>
        <w:rPr>
          <w:rFonts w:ascii="GHEA Grapalat" w:hAnsi="GHEA Grapalat"/>
          <w:i/>
          <w:lang w:val="en-US"/>
        </w:rPr>
      </w:pPr>
    </w:p>
    <w:p w14:paraId="09B3A38E" w14:textId="77777777" w:rsidR="0059189E" w:rsidRDefault="0059189E" w:rsidP="00032D5D">
      <w:pPr>
        <w:widowControl w:val="0"/>
        <w:ind w:firstLine="567"/>
        <w:jc w:val="right"/>
        <w:rPr>
          <w:rFonts w:ascii="GHEA Grapalat" w:hAnsi="GHEA Grapalat"/>
          <w:i/>
          <w:lang w:val="en-US"/>
        </w:rPr>
      </w:pPr>
    </w:p>
    <w:p w14:paraId="5BC0A4D8" w14:textId="77777777" w:rsidR="0059189E" w:rsidRDefault="0059189E" w:rsidP="00032D5D">
      <w:pPr>
        <w:widowControl w:val="0"/>
        <w:ind w:firstLine="567"/>
        <w:jc w:val="right"/>
        <w:rPr>
          <w:rFonts w:ascii="GHEA Grapalat" w:hAnsi="GHEA Grapalat"/>
          <w:i/>
          <w:lang w:val="en-US"/>
        </w:rPr>
      </w:pPr>
    </w:p>
    <w:p w14:paraId="54A890A4" w14:textId="77777777" w:rsidR="0059189E" w:rsidRDefault="0059189E" w:rsidP="00032D5D">
      <w:pPr>
        <w:widowControl w:val="0"/>
        <w:ind w:firstLine="567"/>
        <w:jc w:val="right"/>
        <w:rPr>
          <w:rFonts w:ascii="GHEA Grapalat" w:hAnsi="GHEA Grapalat"/>
          <w:i/>
          <w:lang w:val="en-US"/>
        </w:rPr>
      </w:pPr>
    </w:p>
    <w:p w14:paraId="60A9423F" w14:textId="77777777" w:rsidR="0059189E" w:rsidRDefault="0059189E" w:rsidP="00032D5D">
      <w:pPr>
        <w:widowControl w:val="0"/>
        <w:ind w:firstLine="567"/>
        <w:jc w:val="right"/>
        <w:rPr>
          <w:rFonts w:ascii="GHEA Grapalat" w:hAnsi="GHEA Grapalat"/>
          <w:i/>
          <w:lang w:val="en-US"/>
        </w:rPr>
      </w:pPr>
    </w:p>
    <w:p w14:paraId="5F1DA8B7" w14:textId="77777777" w:rsidR="0059189E" w:rsidRDefault="0059189E" w:rsidP="00032D5D">
      <w:pPr>
        <w:widowControl w:val="0"/>
        <w:ind w:firstLine="567"/>
        <w:jc w:val="right"/>
        <w:rPr>
          <w:rFonts w:ascii="GHEA Grapalat" w:hAnsi="GHEA Grapalat"/>
          <w:i/>
          <w:lang w:val="en-US"/>
        </w:rPr>
      </w:pPr>
    </w:p>
    <w:p w14:paraId="628B8220" w14:textId="77777777" w:rsidR="0059189E" w:rsidRDefault="0059189E" w:rsidP="00032D5D">
      <w:pPr>
        <w:widowControl w:val="0"/>
        <w:ind w:firstLine="567"/>
        <w:jc w:val="right"/>
        <w:rPr>
          <w:rFonts w:ascii="GHEA Grapalat" w:hAnsi="GHEA Grapalat"/>
          <w:i/>
          <w:lang w:val="en-US"/>
        </w:rPr>
      </w:pPr>
    </w:p>
    <w:p w14:paraId="6F657D69" w14:textId="77777777" w:rsidR="0059189E" w:rsidRDefault="0059189E" w:rsidP="00032D5D">
      <w:pPr>
        <w:widowControl w:val="0"/>
        <w:ind w:firstLine="567"/>
        <w:jc w:val="right"/>
        <w:rPr>
          <w:rFonts w:ascii="GHEA Grapalat" w:hAnsi="GHEA Grapalat"/>
          <w:i/>
          <w:lang w:val="en-US"/>
        </w:rPr>
      </w:pPr>
    </w:p>
    <w:p w14:paraId="5F9E56C0" w14:textId="77777777" w:rsidR="0059189E" w:rsidRDefault="0059189E" w:rsidP="00032D5D">
      <w:pPr>
        <w:widowControl w:val="0"/>
        <w:ind w:firstLine="567"/>
        <w:jc w:val="right"/>
        <w:rPr>
          <w:rFonts w:ascii="GHEA Grapalat" w:hAnsi="GHEA Grapalat"/>
          <w:i/>
          <w:lang w:val="en-US"/>
        </w:rPr>
      </w:pPr>
    </w:p>
    <w:p w14:paraId="4B078BE1" w14:textId="77777777" w:rsidR="0059189E" w:rsidRDefault="0059189E" w:rsidP="00032D5D">
      <w:pPr>
        <w:widowControl w:val="0"/>
        <w:ind w:firstLine="567"/>
        <w:jc w:val="right"/>
        <w:rPr>
          <w:rFonts w:ascii="GHEA Grapalat" w:hAnsi="GHEA Grapalat"/>
          <w:i/>
          <w:lang w:val="en-US"/>
        </w:rPr>
      </w:pPr>
    </w:p>
    <w:p w14:paraId="14107016" w14:textId="77777777" w:rsidR="0059189E" w:rsidRDefault="0059189E" w:rsidP="00032D5D">
      <w:pPr>
        <w:widowControl w:val="0"/>
        <w:ind w:firstLine="567"/>
        <w:jc w:val="right"/>
        <w:rPr>
          <w:rFonts w:ascii="GHEA Grapalat" w:hAnsi="GHEA Grapalat"/>
          <w:i/>
          <w:lang w:val="en-US"/>
        </w:rPr>
      </w:pPr>
    </w:p>
    <w:p w14:paraId="46687D59" w14:textId="77777777" w:rsidR="0059189E" w:rsidRDefault="0059189E" w:rsidP="00032D5D">
      <w:pPr>
        <w:widowControl w:val="0"/>
        <w:ind w:firstLine="567"/>
        <w:jc w:val="right"/>
        <w:rPr>
          <w:rFonts w:ascii="GHEA Grapalat" w:hAnsi="GHEA Grapalat"/>
          <w:i/>
          <w:lang w:val="en-US"/>
        </w:rPr>
      </w:pPr>
    </w:p>
    <w:p w14:paraId="05F2FFB2" w14:textId="77777777" w:rsidR="0059189E" w:rsidRDefault="0059189E" w:rsidP="00032D5D">
      <w:pPr>
        <w:widowControl w:val="0"/>
        <w:ind w:firstLine="567"/>
        <w:jc w:val="right"/>
        <w:rPr>
          <w:rFonts w:ascii="GHEA Grapalat" w:hAnsi="GHEA Grapalat"/>
          <w:i/>
          <w:lang w:val="en-US"/>
        </w:rPr>
      </w:pPr>
    </w:p>
    <w:p w14:paraId="3445BA27" w14:textId="319D9893"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032D5D">
      <w:pPr>
        <w:widowControl w:val="0"/>
        <w:tabs>
          <w:tab w:val="left" w:pos="9540"/>
        </w:tabs>
        <w:ind w:firstLine="567"/>
        <w:jc w:val="center"/>
        <w:rPr>
          <w:rFonts w:ascii="GHEA Grapalat" w:hAnsi="GHEA Grapalat"/>
        </w:rPr>
      </w:pPr>
    </w:p>
    <w:p w14:paraId="6FFB7F45" w14:textId="77777777" w:rsidR="00BB28C8" w:rsidRPr="00685FDC" w:rsidRDefault="00BB28C8" w:rsidP="00032D5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14:paraId="1E4E6DFC" w14:textId="77777777" w:rsidR="00BB28C8" w:rsidRPr="009F3DC7" w:rsidRDefault="00BB28C8" w:rsidP="00032D5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0173FF4B" w:rsidR="00BB28C8" w:rsidRPr="00685FDC" w:rsidRDefault="00BB28C8" w:rsidP="00032D5D">
            <w:pPr>
              <w:widowControl w:val="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sidR="009141E0">
              <w:rPr>
                <w:rFonts w:ascii="GHEA Grapalat" w:hAnsi="GHEA Grapalat"/>
                <w:sz w:val="14"/>
                <w:szCs w:val="16"/>
              </w:rPr>
              <w:t>202</w:t>
            </w:r>
            <w:r w:rsidR="00247CB4">
              <w:rPr>
                <w:rFonts w:ascii="GHEA Grapalat" w:hAnsi="GHEA Grapalat"/>
                <w:sz w:val="14"/>
                <w:szCs w:val="16"/>
                <w:lang w:val="hy-AM"/>
              </w:rPr>
              <w:t>5</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7"/>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032D5D">
            <w:pPr>
              <w:widowControl w:val="0"/>
              <w:jc w:val="center"/>
              <w:rPr>
                <w:rFonts w:ascii="GHEA Grapalat" w:hAnsi="GHEA Grapalat"/>
                <w:sz w:val="14"/>
                <w:szCs w:val="16"/>
              </w:rPr>
            </w:pPr>
          </w:p>
        </w:tc>
        <w:tc>
          <w:tcPr>
            <w:tcW w:w="1393" w:type="dxa"/>
          </w:tcPr>
          <w:p w14:paraId="4CB42B1B" w14:textId="77777777" w:rsidR="00BB28C8" w:rsidRPr="00685FDC" w:rsidRDefault="00BB28C8" w:rsidP="00032D5D">
            <w:pPr>
              <w:widowControl w:val="0"/>
              <w:jc w:val="center"/>
              <w:rPr>
                <w:rFonts w:ascii="GHEA Grapalat" w:hAnsi="GHEA Grapalat"/>
                <w:sz w:val="14"/>
                <w:szCs w:val="16"/>
              </w:rPr>
            </w:pPr>
          </w:p>
        </w:tc>
        <w:tc>
          <w:tcPr>
            <w:tcW w:w="1019" w:type="dxa"/>
          </w:tcPr>
          <w:p w14:paraId="36E677C3" w14:textId="77777777" w:rsidR="00BB28C8" w:rsidRPr="00685FDC" w:rsidRDefault="00BB28C8" w:rsidP="00032D5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032D5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4745AB" w:rsidRPr="00685FDC" w14:paraId="78FE67B4" w14:textId="77777777" w:rsidTr="00C77932">
        <w:trPr>
          <w:cantSplit/>
          <w:trHeight w:val="944"/>
          <w:jc w:val="center"/>
        </w:trPr>
        <w:tc>
          <w:tcPr>
            <w:tcW w:w="1259" w:type="dxa"/>
          </w:tcPr>
          <w:p w14:paraId="23631B24" w14:textId="34FE36A5" w:rsidR="004745AB" w:rsidRPr="00FC78DC" w:rsidRDefault="004745AB" w:rsidP="004745AB">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2C14E71B" w14:textId="2B2CAD59" w:rsidR="004745AB" w:rsidRPr="00635E35" w:rsidRDefault="004745AB" w:rsidP="004745AB">
            <w:pPr>
              <w:widowControl w:val="0"/>
              <w:jc w:val="center"/>
              <w:rPr>
                <w:rFonts w:ascii="GHEA Grapalat" w:hAnsi="GHEA Grapalat"/>
                <w:sz w:val="20"/>
                <w:szCs w:val="20"/>
              </w:rPr>
            </w:pPr>
            <w:r w:rsidRPr="00674B23">
              <w:rPr>
                <w:rFonts w:ascii="GHEA Grapalat" w:hAnsi="GHEA Grapalat"/>
                <w:iCs/>
                <w:sz w:val="20"/>
                <w:szCs w:val="20"/>
                <w:lang w:val="hy-AM"/>
              </w:rPr>
              <w:t>45231177/52</w:t>
            </w:r>
            <w:r w:rsidR="00635E35">
              <w:rPr>
                <w:rFonts w:ascii="GHEA Grapalat" w:hAnsi="GHEA Grapalat"/>
                <w:iCs/>
                <w:sz w:val="20"/>
                <w:szCs w:val="20"/>
              </w:rPr>
              <w:t>2</w:t>
            </w:r>
          </w:p>
        </w:tc>
        <w:tc>
          <w:tcPr>
            <w:tcW w:w="1019" w:type="dxa"/>
            <w:vAlign w:val="center"/>
          </w:tcPr>
          <w:p w14:paraId="38F2C509" w14:textId="2725877F" w:rsidR="004745AB" w:rsidRPr="00B75ECB" w:rsidRDefault="00B75ECB" w:rsidP="004745AB">
            <w:pPr>
              <w:widowControl w:val="0"/>
              <w:jc w:val="center"/>
              <w:rPr>
                <w:rFonts w:ascii="GHEA Grapalat" w:hAnsi="GHEA Grapalat"/>
                <w:sz w:val="18"/>
                <w:szCs w:val="18"/>
              </w:rPr>
            </w:pPr>
            <w:r w:rsidRPr="00B75ECB">
              <w:rPr>
                <w:rFonts w:ascii="GHEA Grapalat" w:hAnsi="GHEA Grapalat"/>
                <w:sz w:val="18"/>
                <w:szCs w:val="18"/>
              </w:rPr>
              <w:t>приобретение ремонта тротуаров дворовых дорожек ,междворовых улиц, бетонных бордюров на территории административного района Давташен</w:t>
            </w:r>
          </w:p>
        </w:tc>
        <w:tc>
          <w:tcPr>
            <w:tcW w:w="582" w:type="dxa"/>
            <w:textDirection w:val="btLr"/>
            <w:vAlign w:val="center"/>
          </w:tcPr>
          <w:p w14:paraId="547DB605" w14:textId="7A33EFAC" w:rsidR="004745AB" w:rsidRPr="00685FDC" w:rsidRDefault="004745AB" w:rsidP="004745AB">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700" w:type="dxa"/>
            <w:textDirection w:val="btLr"/>
            <w:vAlign w:val="center"/>
          </w:tcPr>
          <w:p w14:paraId="75BCD027" w14:textId="54C3C7B8" w:rsidR="004745AB" w:rsidRPr="00685FDC" w:rsidRDefault="004745AB" w:rsidP="004745AB">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431" w:type="dxa"/>
            <w:textDirection w:val="btLr"/>
            <w:vAlign w:val="center"/>
          </w:tcPr>
          <w:p w14:paraId="678A6F69" w14:textId="09ABA44F"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56" w:type="dxa"/>
            <w:textDirection w:val="btLr"/>
            <w:vAlign w:val="center"/>
          </w:tcPr>
          <w:p w14:paraId="44E10A1A" w14:textId="457F1CEE"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436" w:type="dxa"/>
            <w:textDirection w:val="btLr"/>
            <w:vAlign w:val="center"/>
          </w:tcPr>
          <w:p w14:paraId="084D640F" w14:textId="7CA3C1D0"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15" w:type="dxa"/>
            <w:textDirection w:val="btLr"/>
            <w:vAlign w:val="center"/>
          </w:tcPr>
          <w:p w14:paraId="1C045A69" w14:textId="48A4A497"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477" w:type="dxa"/>
            <w:textDirection w:val="btLr"/>
            <w:vAlign w:val="center"/>
          </w:tcPr>
          <w:p w14:paraId="6E0D2224" w14:textId="2C90FF12"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31" w:type="dxa"/>
            <w:textDirection w:val="btLr"/>
            <w:vAlign w:val="center"/>
          </w:tcPr>
          <w:p w14:paraId="08E3C188" w14:textId="39D7A016"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729" w:type="dxa"/>
            <w:textDirection w:val="btLr"/>
            <w:vAlign w:val="center"/>
          </w:tcPr>
          <w:p w14:paraId="24843B06" w14:textId="4FE3BA56"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663" w:type="dxa"/>
            <w:textDirection w:val="btLr"/>
            <w:vAlign w:val="center"/>
          </w:tcPr>
          <w:p w14:paraId="7FD92CFE" w14:textId="17562159"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94" w:type="dxa"/>
            <w:textDirection w:val="btLr"/>
            <w:vAlign w:val="center"/>
          </w:tcPr>
          <w:p w14:paraId="49A007FB" w14:textId="5D1B9505"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644" w:type="dxa"/>
            <w:textDirection w:val="btLr"/>
            <w:vAlign w:val="center"/>
          </w:tcPr>
          <w:p w14:paraId="1B5EFDD4" w14:textId="17DA00AB"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81" w:type="dxa"/>
            <w:textDirection w:val="btLr"/>
            <w:vAlign w:val="center"/>
          </w:tcPr>
          <w:p w14:paraId="263C7918" w14:textId="5862FA06" w:rsidR="004745AB" w:rsidRPr="00685FDC" w:rsidRDefault="004745AB" w:rsidP="004745AB">
            <w:pPr>
              <w:widowControl w:val="0"/>
              <w:ind w:left="-95" w:right="-88"/>
              <w:jc w:val="center"/>
              <w:rPr>
                <w:rFonts w:ascii="GHEA Grapalat" w:hAnsi="GHEA Grapalat"/>
                <w:b/>
                <w:sz w:val="14"/>
                <w:szCs w:val="16"/>
              </w:rPr>
            </w:pPr>
            <w:r w:rsidRPr="00B17DF3">
              <w:rPr>
                <w:rFonts w:ascii="GHEA Grapalat" w:hAnsi="GHEA Grapalat"/>
                <w:sz w:val="20"/>
                <w:szCs w:val="20"/>
                <w:lang w:val="es-ES"/>
              </w:rPr>
              <w:t>0.0</w:t>
            </w:r>
          </w:p>
        </w:tc>
      </w:tr>
    </w:tbl>
    <w:p w14:paraId="52DD6A5D" w14:textId="77777777" w:rsidR="00BB28C8" w:rsidRPr="00676BAE" w:rsidRDefault="00BB28C8" w:rsidP="00032D5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032D5D">
            <w:pPr>
              <w:widowControl w:val="0"/>
              <w:jc w:val="center"/>
              <w:rPr>
                <w:rFonts w:ascii="GHEA Grapalat" w:hAnsi="GHEA Grapalat"/>
              </w:rPr>
            </w:pPr>
          </w:p>
        </w:tc>
        <w:tc>
          <w:tcPr>
            <w:tcW w:w="4343" w:type="dxa"/>
          </w:tcPr>
          <w:p w14:paraId="0D63271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032D5D">
      <w:pPr>
        <w:widowControl w:val="0"/>
        <w:ind w:firstLine="567"/>
        <w:rPr>
          <w:rFonts w:ascii="GHEA Grapalat" w:hAnsi="GHEA Grapalat"/>
        </w:rPr>
        <w:sectPr w:rsidR="00BB28C8" w:rsidRPr="009F3DC7" w:rsidSect="00A67C15">
          <w:footnotePr>
            <w:pos w:val="beneathText"/>
          </w:footnotePr>
          <w:pgSz w:w="11907" w:h="16840" w:code="9"/>
          <w:pgMar w:top="900" w:right="1418" w:bottom="630" w:left="1418" w:header="561" w:footer="561" w:gutter="0"/>
          <w:cols w:space="720"/>
          <w:docGrid w:linePitch="326"/>
        </w:sectPr>
      </w:pPr>
    </w:p>
    <w:p w14:paraId="57759454"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032D5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032D5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032D5D">
      <w:pPr>
        <w:widowControl w:val="0"/>
        <w:ind w:left="567" w:right="566"/>
        <w:rPr>
          <w:rFonts w:ascii="GHEA Grapalat" w:hAnsi="GHEA Grapalat"/>
          <w:iCs/>
          <w:color w:val="000000"/>
        </w:rPr>
      </w:pPr>
    </w:p>
    <w:p w14:paraId="5704245A" w14:textId="77777777" w:rsidR="00BB28C8" w:rsidRPr="009F3DC7" w:rsidRDefault="00BB28C8" w:rsidP="00032D5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032D5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032D5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032D5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032D5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032D5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032D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032D5D">
      <w:pPr>
        <w:widowControl w:val="0"/>
        <w:ind w:firstLine="567"/>
        <w:jc w:val="both"/>
        <w:rPr>
          <w:rFonts w:ascii="GHEA Grapalat" w:hAnsi="GHEA Grapalat" w:cs="Arial"/>
          <w:iCs/>
          <w:color w:val="000000"/>
          <w:lang w:val="en-US"/>
        </w:rPr>
      </w:pPr>
    </w:p>
    <w:p w14:paraId="7A607FF4" w14:textId="77777777" w:rsidR="00BB28C8" w:rsidRPr="009F3DC7" w:rsidRDefault="00BB28C8" w:rsidP="00032D5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032D5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032D5D">
      <w:pPr>
        <w:widowControl w:val="0"/>
        <w:ind w:firstLine="567"/>
        <w:jc w:val="center"/>
        <w:rPr>
          <w:rFonts w:ascii="GHEA Grapalat" w:hAnsi="GHEA Grapalat" w:cs="Sylfaen"/>
          <w:b/>
        </w:rPr>
      </w:pPr>
    </w:p>
    <w:p w14:paraId="6456D361" w14:textId="77777777" w:rsidR="00BB28C8" w:rsidRDefault="00BB28C8" w:rsidP="00032D5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032D5D">
      <w:pPr>
        <w:widowControl w:val="0"/>
        <w:jc w:val="center"/>
        <w:rPr>
          <w:rFonts w:ascii="GHEA Grapalat" w:hAnsi="GHEA Grapalat" w:cs="Sylfaen"/>
        </w:rPr>
      </w:pPr>
    </w:p>
    <w:p w14:paraId="662BAAA2" w14:textId="77777777" w:rsidR="00BB28C8" w:rsidRPr="008A435E" w:rsidRDefault="00BB28C8" w:rsidP="00032D5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032D5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032D5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032D5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032D5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032D5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032D5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032D5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032D5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032D5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032D5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032D5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032D5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032D5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032D5D">
            <w:pPr>
              <w:widowControl w:val="0"/>
              <w:rPr>
                <w:rFonts w:ascii="GHEA Grapalat" w:hAnsi="GHEA Grapalat" w:cs="Sylfaen"/>
                <w:sz w:val="16"/>
                <w:szCs w:val="16"/>
              </w:rPr>
            </w:pPr>
          </w:p>
        </w:tc>
      </w:tr>
    </w:tbl>
    <w:p w14:paraId="3D60C6A1" w14:textId="77777777" w:rsidR="00BB28C8" w:rsidRPr="009F3DC7" w:rsidRDefault="00BB28C8" w:rsidP="00032D5D">
      <w:pPr>
        <w:widowControl w:val="0"/>
        <w:tabs>
          <w:tab w:val="left" w:pos="360"/>
          <w:tab w:val="left" w:pos="540"/>
        </w:tabs>
        <w:ind w:firstLine="567"/>
        <w:jc w:val="both"/>
        <w:rPr>
          <w:rFonts w:ascii="GHEA Grapalat" w:hAnsi="GHEA Grapalat" w:cs="Sylfaen"/>
        </w:rPr>
      </w:pPr>
    </w:p>
    <w:p w14:paraId="44B0D5BF" w14:textId="77777777" w:rsidR="00BB28C8" w:rsidRDefault="00BB28C8" w:rsidP="00032D5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032D5D">
      <w:pPr>
        <w:rPr>
          <w:rFonts w:ascii="GHEA Grapalat" w:hAnsi="GHEA Grapalat"/>
        </w:rPr>
      </w:pPr>
      <w:r>
        <w:rPr>
          <w:rFonts w:ascii="GHEA Grapalat" w:hAnsi="GHEA Grapalat"/>
        </w:rPr>
        <w:br w:type="page"/>
      </w:r>
    </w:p>
    <w:p w14:paraId="06B665F2" w14:textId="77777777" w:rsidR="00BB28C8" w:rsidRPr="009F3DC7" w:rsidRDefault="00BB28C8" w:rsidP="00032D5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032D5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032D5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032D5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032D5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032D5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032D5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032D5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032D5D">
      <w:pPr>
        <w:pStyle w:val="norm"/>
        <w:widowControl w:val="0"/>
        <w:spacing w:line="240" w:lineRule="auto"/>
        <w:ind w:firstLine="567"/>
        <w:jc w:val="center"/>
        <w:rPr>
          <w:rFonts w:ascii="GHEA Grapalat" w:hAnsi="GHEA Grapalat"/>
          <w:b/>
          <w:sz w:val="24"/>
          <w:szCs w:val="24"/>
        </w:rPr>
      </w:pPr>
    </w:p>
    <w:p w14:paraId="752DC733" w14:textId="77C6DEB3" w:rsidR="008D352C" w:rsidRDefault="008D352C" w:rsidP="00032D5D">
      <w:pPr>
        <w:widowControl w:val="0"/>
        <w:ind w:left="-142" w:firstLine="142"/>
        <w:jc w:val="both"/>
        <w:rPr>
          <w:rFonts w:ascii="GHEA Grapalat" w:hAnsi="GHEA Grapalat"/>
          <w:i/>
        </w:rPr>
      </w:pPr>
    </w:p>
    <w:p w14:paraId="235A6500" w14:textId="5DE18119" w:rsidR="00A1306D" w:rsidRDefault="00A1306D" w:rsidP="00032D5D">
      <w:pPr>
        <w:widowControl w:val="0"/>
        <w:ind w:left="-142" w:firstLine="142"/>
        <w:jc w:val="both"/>
        <w:rPr>
          <w:rFonts w:ascii="GHEA Grapalat" w:hAnsi="GHEA Grapalat"/>
          <w:i/>
        </w:rPr>
      </w:pPr>
    </w:p>
    <w:p w14:paraId="2F227C97" w14:textId="591284E5" w:rsidR="00A1306D" w:rsidRDefault="00A1306D" w:rsidP="00032D5D">
      <w:pPr>
        <w:widowControl w:val="0"/>
        <w:ind w:left="-142" w:firstLine="142"/>
        <w:jc w:val="both"/>
        <w:rPr>
          <w:rFonts w:ascii="GHEA Grapalat" w:hAnsi="GHEA Grapalat"/>
          <w:i/>
        </w:rPr>
      </w:pPr>
    </w:p>
    <w:p w14:paraId="36812F71" w14:textId="1505CB42" w:rsidR="00A1306D" w:rsidRDefault="00A1306D" w:rsidP="00032D5D">
      <w:pPr>
        <w:widowControl w:val="0"/>
        <w:ind w:left="-142" w:firstLine="142"/>
        <w:jc w:val="both"/>
        <w:rPr>
          <w:rFonts w:ascii="GHEA Grapalat" w:hAnsi="GHEA Grapalat"/>
          <w:i/>
        </w:rPr>
      </w:pPr>
    </w:p>
    <w:p w14:paraId="1A536837" w14:textId="0CD1B32A" w:rsidR="00A1306D" w:rsidRDefault="00A1306D" w:rsidP="00032D5D">
      <w:pPr>
        <w:widowControl w:val="0"/>
        <w:ind w:left="-142" w:firstLine="142"/>
        <w:jc w:val="both"/>
        <w:rPr>
          <w:rFonts w:ascii="GHEA Grapalat" w:hAnsi="GHEA Grapalat"/>
          <w:i/>
        </w:rPr>
      </w:pPr>
    </w:p>
    <w:p w14:paraId="63D31A0A" w14:textId="349ACBEC" w:rsidR="00A1306D" w:rsidRDefault="00A1306D" w:rsidP="00032D5D">
      <w:pPr>
        <w:widowControl w:val="0"/>
        <w:ind w:left="-142" w:firstLine="142"/>
        <w:jc w:val="both"/>
        <w:rPr>
          <w:rFonts w:ascii="GHEA Grapalat" w:hAnsi="GHEA Grapalat"/>
          <w:i/>
        </w:rPr>
      </w:pPr>
    </w:p>
    <w:p w14:paraId="318DF1DB" w14:textId="2D841F39" w:rsidR="00A1306D" w:rsidRDefault="00A1306D" w:rsidP="00032D5D">
      <w:pPr>
        <w:widowControl w:val="0"/>
        <w:ind w:left="-142" w:firstLine="142"/>
        <w:jc w:val="both"/>
        <w:rPr>
          <w:rFonts w:ascii="GHEA Grapalat" w:hAnsi="GHEA Grapalat"/>
          <w:i/>
        </w:rPr>
      </w:pPr>
    </w:p>
    <w:p w14:paraId="40AE9E2E" w14:textId="05F727B3" w:rsidR="00A1306D" w:rsidRDefault="00A1306D" w:rsidP="00032D5D">
      <w:pPr>
        <w:widowControl w:val="0"/>
        <w:ind w:left="-142" w:firstLine="142"/>
        <w:jc w:val="both"/>
        <w:rPr>
          <w:rFonts w:ascii="GHEA Grapalat" w:hAnsi="GHEA Grapalat"/>
          <w:i/>
        </w:rPr>
      </w:pPr>
    </w:p>
    <w:p w14:paraId="75BAC176" w14:textId="189CB7FE" w:rsidR="00A1306D" w:rsidRDefault="00A1306D" w:rsidP="00032D5D">
      <w:pPr>
        <w:widowControl w:val="0"/>
        <w:ind w:left="-142" w:firstLine="142"/>
        <w:jc w:val="both"/>
        <w:rPr>
          <w:rFonts w:ascii="GHEA Grapalat" w:hAnsi="GHEA Grapalat"/>
          <w:i/>
        </w:rPr>
      </w:pPr>
    </w:p>
    <w:p w14:paraId="4F4B42F2" w14:textId="1554162F" w:rsidR="00A1306D" w:rsidRDefault="00A1306D" w:rsidP="00032D5D">
      <w:pPr>
        <w:widowControl w:val="0"/>
        <w:ind w:left="-142" w:firstLine="142"/>
        <w:jc w:val="both"/>
        <w:rPr>
          <w:rFonts w:ascii="GHEA Grapalat" w:hAnsi="GHEA Grapalat"/>
          <w:i/>
        </w:rPr>
      </w:pPr>
    </w:p>
    <w:p w14:paraId="55E3BB80" w14:textId="1C9D00B5" w:rsidR="00A1306D" w:rsidRDefault="00A1306D" w:rsidP="00032D5D">
      <w:pPr>
        <w:widowControl w:val="0"/>
        <w:ind w:left="-142" w:firstLine="142"/>
        <w:jc w:val="both"/>
        <w:rPr>
          <w:rFonts w:ascii="GHEA Grapalat" w:hAnsi="GHEA Grapalat"/>
          <w:i/>
        </w:rPr>
      </w:pPr>
    </w:p>
    <w:p w14:paraId="4E30E61C" w14:textId="44F8AF84" w:rsidR="00A1306D" w:rsidRDefault="00A1306D" w:rsidP="00032D5D">
      <w:pPr>
        <w:widowControl w:val="0"/>
        <w:ind w:left="-142" w:firstLine="142"/>
        <w:jc w:val="both"/>
        <w:rPr>
          <w:rFonts w:ascii="GHEA Grapalat" w:hAnsi="GHEA Grapalat"/>
          <w:i/>
        </w:rPr>
      </w:pPr>
    </w:p>
    <w:p w14:paraId="137231A6" w14:textId="1EE766DA" w:rsidR="00A1306D" w:rsidRDefault="00A1306D" w:rsidP="00032D5D">
      <w:pPr>
        <w:widowControl w:val="0"/>
        <w:ind w:left="-142" w:firstLine="142"/>
        <w:jc w:val="both"/>
        <w:rPr>
          <w:rFonts w:ascii="GHEA Grapalat" w:hAnsi="GHEA Grapalat"/>
          <w:i/>
        </w:rPr>
      </w:pPr>
    </w:p>
    <w:p w14:paraId="2E617FDB" w14:textId="6D72B30C" w:rsidR="00A1306D" w:rsidRDefault="00A1306D" w:rsidP="00032D5D">
      <w:pPr>
        <w:widowControl w:val="0"/>
        <w:ind w:left="-142" w:firstLine="142"/>
        <w:jc w:val="both"/>
        <w:rPr>
          <w:rFonts w:ascii="GHEA Grapalat" w:hAnsi="GHEA Grapalat"/>
          <w:i/>
        </w:rPr>
      </w:pPr>
    </w:p>
    <w:p w14:paraId="644BBFEE" w14:textId="490EEEF1" w:rsidR="00A1306D" w:rsidRDefault="00A1306D" w:rsidP="00032D5D">
      <w:pPr>
        <w:widowControl w:val="0"/>
        <w:ind w:left="-142" w:firstLine="142"/>
        <w:jc w:val="both"/>
        <w:rPr>
          <w:rFonts w:ascii="GHEA Grapalat" w:hAnsi="GHEA Grapalat"/>
          <w:i/>
        </w:rPr>
      </w:pPr>
    </w:p>
    <w:p w14:paraId="5CF17974" w14:textId="36CD322E" w:rsidR="00A1306D" w:rsidRDefault="00A1306D" w:rsidP="00032D5D">
      <w:pPr>
        <w:widowControl w:val="0"/>
        <w:ind w:left="-142" w:firstLine="142"/>
        <w:jc w:val="both"/>
        <w:rPr>
          <w:rFonts w:ascii="GHEA Grapalat" w:hAnsi="GHEA Grapalat"/>
          <w:i/>
        </w:rPr>
      </w:pPr>
    </w:p>
    <w:p w14:paraId="37E0CC84"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Приложение № 5</w:t>
      </w:r>
    </w:p>
    <w:p w14:paraId="4612A9B6"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55058914" w14:textId="77777777" w:rsidR="00A1306D" w:rsidRPr="008A662A" w:rsidRDefault="00A1306D" w:rsidP="00032D5D">
      <w:pPr>
        <w:jc w:val="center"/>
        <w:rPr>
          <w:rFonts w:ascii="GHEA Grapalat" w:hAnsi="GHEA Grapalat" w:cs="GHEA Grapalat"/>
        </w:rPr>
      </w:pPr>
    </w:p>
    <w:p w14:paraId="50689590" w14:textId="77777777" w:rsidR="00A1306D" w:rsidRPr="008A662A" w:rsidRDefault="00A1306D" w:rsidP="00032D5D">
      <w:pPr>
        <w:jc w:val="center"/>
        <w:rPr>
          <w:rFonts w:ascii="GHEA Grapalat" w:hAnsi="GHEA Grapalat" w:cs="GHEA Grapalat"/>
        </w:rPr>
      </w:pPr>
      <w:r w:rsidRPr="008A662A">
        <w:rPr>
          <w:rFonts w:ascii="GHEA Grapalat" w:hAnsi="GHEA Grapalat" w:cs="GHEA Grapalat"/>
        </w:rPr>
        <w:t>УВЕДОМЛЕНИЕ</w:t>
      </w:r>
    </w:p>
    <w:p w14:paraId="573E9239" w14:textId="77777777" w:rsidR="00A1306D" w:rsidRPr="00487F5A" w:rsidRDefault="00A1306D" w:rsidP="00032D5D">
      <w:pPr>
        <w:jc w:val="center"/>
        <w:rPr>
          <w:rFonts w:ascii="GHEA Grapalat" w:hAnsi="GHEA Grapalat" w:cs="GHEA Grapalat"/>
          <w:lang w:val="hy-AM"/>
        </w:rPr>
      </w:pPr>
    </w:p>
    <w:p w14:paraId="167C778A" w14:textId="77777777" w:rsidR="00A1306D" w:rsidRPr="00487F5A" w:rsidRDefault="00A1306D" w:rsidP="00032D5D">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4002B303" w14:textId="77777777" w:rsidR="00A1306D" w:rsidRPr="00487F5A" w:rsidRDefault="00A1306D" w:rsidP="00032D5D">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429A57AD" w14:textId="77777777" w:rsidR="00A1306D" w:rsidRPr="00487F5A" w:rsidRDefault="00A1306D" w:rsidP="00032D5D">
      <w:pPr>
        <w:rPr>
          <w:rFonts w:ascii="GHEA Grapalat" w:hAnsi="GHEA Grapalat"/>
          <w:vertAlign w:val="superscript"/>
          <w:lang w:val="es-ES"/>
        </w:rPr>
      </w:pPr>
    </w:p>
    <w:p w14:paraId="36225CAB" w14:textId="77777777" w:rsidR="00A1306D" w:rsidRPr="00487F5A" w:rsidRDefault="00A1306D">
      <w:pPr>
        <w:pStyle w:val="ListParagraph"/>
        <w:numPr>
          <w:ilvl w:val="0"/>
          <w:numId w:val="9"/>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5F49D746" w14:textId="77777777" w:rsidR="00A1306D" w:rsidRPr="008A662A" w:rsidRDefault="00A1306D" w:rsidP="00032D5D">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2ED47963" w14:textId="77777777" w:rsidR="00A1306D" w:rsidRPr="008A662A" w:rsidRDefault="00A1306D" w:rsidP="00032D5D">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2841A674" w14:textId="77777777" w:rsidR="00A1306D" w:rsidRPr="00487F5A" w:rsidRDefault="00A1306D" w:rsidP="00032D5D">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99B81A9" w14:textId="77777777" w:rsidR="00A1306D" w:rsidRPr="00487F5A" w:rsidRDefault="00A1306D" w:rsidP="00032D5D">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72743">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72743">
        <w:rPr>
          <w:rFonts w:ascii="GHEA Grapalat" w:hAnsi="GHEA Grapalat"/>
          <w:sz w:val="20"/>
          <w:szCs w:val="20"/>
        </w:rPr>
        <w:t>заключен</w:t>
      </w:r>
      <w:r w:rsidRPr="00487F5A">
        <w:rPr>
          <w:rFonts w:ascii="GHEA Grapalat" w:hAnsi="GHEA Grapalat" w:cs="Sylfaen"/>
          <w:sz w:val="20"/>
          <w:szCs w:val="20"/>
          <w:lang w:val="es-ES"/>
        </w:rPr>
        <w:t xml:space="preserve"> </w:t>
      </w:r>
      <w:r w:rsidRPr="00772743">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72743">
        <w:rPr>
          <w:rFonts w:ascii="GHEA Grapalat" w:hAnsi="GHEA Grapalat"/>
        </w:rPr>
        <w:t>.</w:t>
      </w:r>
      <w:r w:rsidRPr="00487F5A">
        <w:rPr>
          <w:rFonts w:ascii="GHEA Grapalat" w:hAnsi="GHEA Grapalat" w:cs="Sylfaen"/>
          <w:sz w:val="20"/>
          <w:szCs w:val="20"/>
          <w:lang w:val="es-ES"/>
        </w:rPr>
        <w:t xml:space="preserve"> </w:t>
      </w:r>
    </w:p>
    <w:p w14:paraId="5DCA2236" w14:textId="77777777" w:rsidR="00A1306D" w:rsidRPr="00487F5A" w:rsidRDefault="00A1306D" w:rsidP="00032D5D">
      <w:pPr>
        <w:rPr>
          <w:rFonts w:ascii="GHEA Grapalat" w:hAnsi="GHEA Grapalat" w:cs="Sylfaen"/>
          <w:sz w:val="20"/>
          <w:szCs w:val="20"/>
          <w:lang w:val="es-ES"/>
        </w:rPr>
      </w:pPr>
    </w:p>
    <w:p w14:paraId="2E8F4829" w14:textId="77777777" w:rsidR="00A1306D" w:rsidRPr="008A662A" w:rsidRDefault="00A1306D">
      <w:pPr>
        <w:pStyle w:val="ListParagraph"/>
        <w:numPr>
          <w:ilvl w:val="0"/>
          <w:numId w:val="9"/>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49D01EDE" w14:textId="77777777" w:rsidR="00A1306D" w:rsidRPr="00487F5A" w:rsidRDefault="00A1306D" w:rsidP="00032D5D">
      <w:pPr>
        <w:jc w:val="center"/>
        <w:rPr>
          <w:rFonts w:ascii="GHEA Grapalat" w:hAnsi="GHEA Grapalat" w:cs="GHEA Grapalat"/>
          <w:lang w:val="es-ES"/>
        </w:rPr>
      </w:pPr>
    </w:p>
    <w:p w14:paraId="503CF98C" w14:textId="77777777" w:rsidR="00A1306D" w:rsidRPr="00487F5A" w:rsidRDefault="00A1306D" w:rsidP="00032D5D">
      <w:pPr>
        <w:jc w:val="center"/>
        <w:rPr>
          <w:rFonts w:ascii="GHEA Grapalat" w:hAnsi="GHEA Grapalat" w:cs="Sylfaen"/>
          <w:b/>
          <w:lang w:val="es-ES"/>
        </w:rPr>
      </w:pPr>
    </w:p>
    <w:p w14:paraId="4E3E53F7" w14:textId="77777777" w:rsidR="00A1306D" w:rsidRPr="00487F5A" w:rsidRDefault="00A1306D" w:rsidP="00032D5D">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827F7FB" w14:textId="77777777" w:rsidR="00A1306D" w:rsidRPr="00487F5A" w:rsidRDefault="00A1306D" w:rsidP="00032D5D">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40613C70" w14:textId="77777777" w:rsidR="00A1306D" w:rsidRPr="00487F5A" w:rsidRDefault="00A1306D" w:rsidP="00032D5D">
      <w:pPr>
        <w:jc w:val="right"/>
        <w:rPr>
          <w:rFonts w:ascii="GHEA Grapalat" w:hAnsi="GHEA Grapalat"/>
          <w:sz w:val="20"/>
          <w:lang w:val="hy-AM"/>
        </w:rPr>
      </w:pPr>
      <w:r w:rsidRPr="00487F5A">
        <w:rPr>
          <w:rFonts w:ascii="GHEA Grapalat" w:hAnsi="GHEA Grapalat"/>
          <w:sz w:val="20"/>
          <w:lang w:val="hy-AM"/>
        </w:rPr>
        <w:t xml:space="preserve">    </w:t>
      </w:r>
    </w:p>
    <w:p w14:paraId="6D586FDF" w14:textId="77777777" w:rsidR="00A1306D" w:rsidRPr="00487F5A" w:rsidRDefault="00A1306D" w:rsidP="00032D5D">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74C8C062" w14:textId="77777777" w:rsidR="00A1306D" w:rsidRPr="00487F5A" w:rsidRDefault="00A1306D" w:rsidP="00032D5D">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548971E7" w14:textId="77777777" w:rsidR="00A1306D" w:rsidRPr="00487F5A" w:rsidRDefault="00A1306D" w:rsidP="00032D5D">
      <w:pPr>
        <w:jc w:val="center"/>
        <w:rPr>
          <w:rFonts w:ascii="GHEA Grapalat" w:hAnsi="GHEA Grapalat" w:cs="Sylfaen"/>
          <w:sz w:val="16"/>
          <w:szCs w:val="16"/>
          <w:lang w:val="es-ES"/>
        </w:rPr>
      </w:pPr>
    </w:p>
    <w:p w14:paraId="37E37FF6" w14:textId="77777777" w:rsidR="00A1306D" w:rsidRPr="00487F5A" w:rsidRDefault="00A1306D" w:rsidP="00032D5D">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790ADCC8" w14:textId="30C4EF33" w:rsidR="00A1306D" w:rsidRDefault="00A1306D" w:rsidP="00032D5D">
      <w:pPr>
        <w:widowControl w:val="0"/>
        <w:ind w:left="-142" w:firstLine="142"/>
        <w:jc w:val="both"/>
        <w:rPr>
          <w:rFonts w:ascii="GHEA Grapalat" w:hAnsi="GHEA Grapalat"/>
          <w:i/>
        </w:rPr>
      </w:pPr>
    </w:p>
    <w:p w14:paraId="0E194BD3" w14:textId="7B7E9E63" w:rsidR="00A1306D" w:rsidRDefault="00A1306D" w:rsidP="00032D5D">
      <w:pPr>
        <w:widowControl w:val="0"/>
        <w:ind w:left="-142" w:firstLine="142"/>
        <w:jc w:val="both"/>
        <w:rPr>
          <w:rFonts w:ascii="GHEA Grapalat" w:hAnsi="GHEA Grapalat"/>
          <w:i/>
        </w:rPr>
      </w:pPr>
    </w:p>
    <w:p w14:paraId="438F39C5" w14:textId="77777777" w:rsidR="00A1306D" w:rsidRPr="00B138F3" w:rsidRDefault="00A1306D" w:rsidP="00032D5D">
      <w:pPr>
        <w:widowControl w:val="0"/>
        <w:ind w:left="-142" w:firstLine="142"/>
        <w:jc w:val="both"/>
        <w:rPr>
          <w:rFonts w:ascii="GHEA Grapalat" w:hAnsi="GHEA Grapalat"/>
          <w:i/>
        </w:rPr>
      </w:pPr>
    </w:p>
    <w:sectPr w:rsidR="00A1306D"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49C87" w14:textId="77777777" w:rsidR="00AB07C8" w:rsidRDefault="00AB07C8">
      <w:r>
        <w:separator/>
      </w:r>
    </w:p>
  </w:endnote>
  <w:endnote w:type="continuationSeparator" w:id="0">
    <w:p w14:paraId="00135F0E" w14:textId="77777777" w:rsidR="00AB07C8" w:rsidRDefault="00AB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233B5" w14:textId="77777777" w:rsidR="00AB07C8" w:rsidRDefault="00AB07C8">
      <w:r>
        <w:separator/>
      </w:r>
    </w:p>
  </w:footnote>
  <w:footnote w:type="continuationSeparator" w:id="0">
    <w:p w14:paraId="0E004467" w14:textId="77777777" w:rsidR="00AB07C8" w:rsidRDefault="00AB07C8">
      <w:r>
        <w:continuationSeparator/>
      </w:r>
    </w:p>
  </w:footnote>
  <w:footnote w:id="1">
    <w:p w14:paraId="33B4C7EE" w14:textId="695D0E60"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sidR="00A34892">
        <w:rPr>
          <w:rFonts w:ascii="GHEA Grapalat" w:hAnsi="GHEA Grapalat"/>
          <w:i/>
        </w:rPr>
        <w:t>запроса котировок</w:t>
      </w:r>
      <w:r w:rsidRPr="00ED3BA4">
        <w:rPr>
          <w:rFonts w:ascii="GHEA Grapalat" w:hAnsi="GHEA Grapalat"/>
          <w:i/>
        </w:rPr>
        <w:t>", заменяет соответственно словами "</w:t>
      </w:r>
      <w:r w:rsidR="00A34892">
        <w:rPr>
          <w:rFonts w:ascii="GHEA Grapalat" w:hAnsi="GHEA Grapalat"/>
          <w:i/>
        </w:rPr>
        <w:t>запроса котировок</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5">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6">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7">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9">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1">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3">
    <w:p w14:paraId="419358AF" w14:textId="77777777" w:rsidR="0023061D" w:rsidRPr="008842CE" w:rsidRDefault="0023061D" w:rsidP="0023061D">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CBE1022" w14:textId="77777777" w:rsidR="0023061D" w:rsidRPr="008842CE" w:rsidRDefault="0023061D" w:rsidP="0023061D">
      <w:pPr>
        <w:pStyle w:val="FootnoteText"/>
        <w:jc w:val="both"/>
        <w:rPr>
          <w:rFonts w:ascii="GHEA Grapalat" w:hAnsi="GHEA Grapalat"/>
        </w:rPr>
      </w:pPr>
    </w:p>
  </w:footnote>
  <w:footnote w:id="14">
    <w:p w14:paraId="327DCB09" w14:textId="77777777" w:rsidR="0023061D" w:rsidRPr="008842CE" w:rsidRDefault="0023061D" w:rsidP="0023061D">
      <w:pPr>
        <w:pStyle w:val="FootnoteText"/>
        <w:jc w:val="both"/>
      </w:pPr>
    </w:p>
  </w:footnote>
  <w:footnote w:id="15">
    <w:p w14:paraId="346D79A6" w14:textId="77777777" w:rsidR="00C07676" w:rsidRPr="008842CE" w:rsidRDefault="00C07676" w:rsidP="00C076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6E09D03" w14:textId="77777777" w:rsidR="00C07676" w:rsidRPr="008842CE" w:rsidRDefault="00C07676" w:rsidP="00C07676">
      <w:pPr>
        <w:pStyle w:val="FootnoteText"/>
        <w:jc w:val="both"/>
        <w:rPr>
          <w:rFonts w:ascii="GHEA Grapalat" w:hAnsi="GHEA Grapalat"/>
        </w:rPr>
      </w:pPr>
    </w:p>
  </w:footnote>
  <w:footnote w:id="16">
    <w:p w14:paraId="51F45AE9" w14:textId="77777777" w:rsidR="00C07676" w:rsidRPr="008842CE" w:rsidRDefault="00C07676" w:rsidP="00C07676">
      <w:pPr>
        <w:pStyle w:val="FootnoteText"/>
        <w:jc w:val="both"/>
      </w:pPr>
    </w:p>
  </w:footnote>
  <w:footnote w:id="17">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18">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14:paraId="1E854051" w14:textId="77777777" w:rsidR="002B7B7C" w:rsidRPr="00A6067F" w:rsidRDefault="002B7B7C" w:rsidP="002B7B7C">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79013060" w14:textId="77777777" w:rsidR="002B7B7C" w:rsidRPr="00A6067F" w:rsidRDefault="002B7B7C" w:rsidP="002B7B7C">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0">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1">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2">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14:paraId="20B8C071" w14:textId="77777777" w:rsidR="005F0F8B" w:rsidRPr="00124BE9" w:rsidRDefault="005F0F8B" w:rsidP="005F0F8B">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5">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6">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1105C1"/>
    <w:multiLevelType w:val="hybridMultilevel"/>
    <w:tmpl w:val="E2186ECE"/>
    <w:lvl w:ilvl="0" w:tplc="041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8"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15:restartNumberingAfterBreak="0">
    <w:nsid w:val="41092A3B"/>
    <w:multiLevelType w:val="multilevel"/>
    <w:tmpl w:val="8E000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F01AE5"/>
    <w:multiLevelType w:val="hybridMultilevel"/>
    <w:tmpl w:val="E9DC21A8"/>
    <w:lvl w:ilvl="0" w:tplc="041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499228FE"/>
    <w:multiLevelType w:val="hybridMultilevel"/>
    <w:tmpl w:val="BD7838BA"/>
    <w:lvl w:ilvl="0" w:tplc="DEF4BC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006746"/>
    <w:multiLevelType w:val="multilevel"/>
    <w:tmpl w:val="7F708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4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1"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8"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69243940">
    <w:abstractNumId w:val="15"/>
  </w:num>
  <w:num w:numId="2" w16cid:durableId="89661665">
    <w:abstractNumId w:val="6"/>
  </w:num>
  <w:num w:numId="3" w16cid:durableId="1446117870">
    <w:abstractNumId w:val="5"/>
  </w:num>
  <w:num w:numId="4" w16cid:durableId="1095133024">
    <w:abstractNumId w:val="0"/>
  </w:num>
  <w:num w:numId="5" w16cid:durableId="1280840775">
    <w:abstractNumId w:val="13"/>
  </w:num>
  <w:num w:numId="6" w16cid:durableId="493256618">
    <w:abstractNumId w:val="45"/>
  </w:num>
  <w:num w:numId="7" w16cid:durableId="1606843210">
    <w:abstractNumId w:val="41"/>
  </w:num>
  <w:num w:numId="8" w16cid:durableId="1075397518">
    <w:abstractNumId w:val="17"/>
  </w:num>
  <w:num w:numId="9" w16cid:durableId="1859273833">
    <w:abstractNumId w:val="35"/>
  </w:num>
  <w:num w:numId="10" w16cid:durableId="334116517">
    <w:abstractNumId w:val="34"/>
  </w:num>
  <w:num w:numId="11" w16cid:durableId="562103313">
    <w:abstractNumId w:val="40"/>
  </w:num>
  <w:num w:numId="12" w16cid:durableId="1222667913">
    <w:abstractNumId w:val="14"/>
  </w:num>
  <w:num w:numId="13" w16cid:durableId="665406253">
    <w:abstractNumId w:val="37"/>
  </w:num>
  <w:num w:numId="14" w16cid:durableId="1502087144">
    <w:abstractNumId w:val="29"/>
  </w:num>
  <w:num w:numId="15" w16cid:durableId="1991471298">
    <w:abstractNumId w:val="43"/>
  </w:num>
  <w:num w:numId="16" w16cid:durableId="647784105">
    <w:abstractNumId w:val="40"/>
    <w:lvlOverride w:ilvl="0">
      <w:startOverride w:val="1"/>
    </w:lvlOverride>
    <w:lvlOverride w:ilvl="1"/>
    <w:lvlOverride w:ilvl="2"/>
    <w:lvlOverride w:ilvl="3"/>
    <w:lvlOverride w:ilvl="4"/>
    <w:lvlOverride w:ilvl="5"/>
    <w:lvlOverride w:ilvl="6"/>
    <w:lvlOverride w:ilvl="7"/>
    <w:lvlOverride w:ilvl="8"/>
  </w:num>
  <w:num w:numId="17" w16cid:durableId="3611779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23060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7835771">
    <w:abstractNumId w:val="33"/>
  </w:num>
  <w:num w:numId="20" w16cid:durableId="1240559377">
    <w:abstractNumId w:val="9"/>
  </w:num>
  <w:num w:numId="21" w16cid:durableId="1451893602">
    <w:abstractNumId w:val="12"/>
  </w:num>
  <w:num w:numId="22" w16cid:durableId="1436712204">
    <w:abstractNumId w:val="52"/>
  </w:num>
  <w:num w:numId="23" w16cid:durableId="1015612396">
    <w:abstractNumId w:val="47"/>
  </w:num>
  <w:num w:numId="24" w16cid:durableId="746994605">
    <w:abstractNumId w:val="21"/>
  </w:num>
  <w:num w:numId="25" w16cid:durableId="174810020">
    <w:abstractNumId w:val="49"/>
  </w:num>
  <w:num w:numId="26" w16cid:durableId="567804613">
    <w:abstractNumId w:val="27"/>
  </w:num>
  <w:num w:numId="27" w16cid:durableId="1843277722">
    <w:abstractNumId w:val="10"/>
  </w:num>
  <w:num w:numId="28" w16cid:durableId="142041101">
    <w:abstractNumId w:val="3"/>
  </w:num>
  <w:num w:numId="29" w16cid:durableId="2047290828">
    <w:abstractNumId w:val="8"/>
  </w:num>
  <w:num w:numId="30" w16cid:durableId="345641114">
    <w:abstractNumId w:val="7"/>
  </w:num>
  <w:num w:numId="31" w16cid:durableId="39597472">
    <w:abstractNumId w:val="53"/>
  </w:num>
  <w:num w:numId="32" w16cid:durableId="1570461127">
    <w:abstractNumId w:val="51"/>
  </w:num>
  <w:num w:numId="33" w16cid:durableId="1957979537">
    <w:abstractNumId w:val="42"/>
  </w:num>
  <w:num w:numId="34" w16cid:durableId="1556426608">
    <w:abstractNumId w:val="1"/>
  </w:num>
  <w:num w:numId="35" w16cid:durableId="1221986303">
    <w:abstractNumId w:val="25"/>
  </w:num>
  <w:num w:numId="36" w16cid:durableId="922185376">
    <w:abstractNumId w:val="31"/>
  </w:num>
  <w:num w:numId="37" w16cid:durableId="527447397">
    <w:abstractNumId w:val="39"/>
  </w:num>
  <w:num w:numId="38" w16cid:durableId="1692683630">
    <w:abstractNumId w:val="19"/>
  </w:num>
  <w:num w:numId="39" w16cid:durableId="1122380007">
    <w:abstractNumId w:val="24"/>
  </w:num>
  <w:num w:numId="40" w16cid:durableId="779185851">
    <w:abstractNumId w:val="38"/>
  </w:num>
  <w:num w:numId="41" w16cid:durableId="280765371">
    <w:abstractNumId w:val="44"/>
  </w:num>
  <w:num w:numId="42" w16cid:durableId="166406395">
    <w:abstractNumId w:val="20"/>
  </w:num>
  <w:num w:numId="43" w16cid:durableId="1407653085">
    <w:abstractNumId w:val="46"/>
  </w:num>
  <w:num w:numId="44" w16cid:durableId="1315720645">
    <w:abstractNumId w:val="28"/>
  </w:num>
  <w:num w:numId="45" w16cid:durableId="1255281175">
    <w:abstractNumId w:val="26"/>
  </w:num>
  <w:num w:numId="46" w16cid:durableId="831795712">
    <w:abstractNumId w:val="11"/>
  </w:num>
  <w:num w:numId="47" w16cid:durableId="1754471833">
    <w:abstractNumId w:val="50"/>
  </w:num>
  <w:num w:numId="48" w16cid:durableId="688608549">
    <w:abstractNumId w:val="16"/>
  </w:num>
  <w:num w:numId="49" w16cid:durableId="675229274">
    <w:abstractNumId w:val="22"/>
  </w:num>
  <w:num w:numId="50" w16cid:durableId="1918053211">
    <w:abstractNumId w:val="23"/>
  </w:num>
  <w:num w:numId="51" w16cid:durableId="2016610634">
    <w:abstractNumId w:val="48"/>
  </w:num>
  <w:num w:numId="52" w16cid:durableId="417488261">
    <w:abstractNumId w:val="18"/>
  </w:num>
  <w:num w:numId="53" w16cid:durableId="1156455348">
    <w:abstractNumId w:val="4"/>
  </w:num>
  <w:num w:numId="54" w16cid:durableId="1434283431">
    <w:abstractNumId w:val="30"/>
  </w:num>
  <w:num w:numId="55" w16cid:durableId="1855025957">
    <w:abstractNumId w:val="36"/>
  </w:num>
  <w:num w:numId="56" w16cid:durableId="1825973189">
    <w:abstractNumId w:val="32"/>
  </w:num>
  <w:num w:numId="57" w16cid:durableId="943459122">
    <w:abstractNumId w:val="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3FB"/>
    <w:rsid w:val="00006A31"/>
    <w:rsid w:val="000076A1"/>
    <w:rsid w:val="0000776B"/>
    <w:rsid w:val="0001020B"/>
    <w:rsid w:val="00010330"/>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E47"/>
    <w:rsid w:val="00023F8F"/>
    <w:rsid w:val="000246E6"/>
    <w:rsid w:val="00024B87"/>
    <w:rsid w:val="00025353"/>
    <w:rsid w:val="00025A85"/>
    <w:rsid w:val="00026351"/>
    <w:rsid w:val="00027166"/>
    <w:rsid w:val="000275BF"/>
    <w:rsid w:val="00027929"/>
    <w:rsid w:val="00030D40"/>
    <w:rsid w:val="000312D9"/>
    <w:rsid w:val="000313A6"/>
    <w:rsid w:val="000316DF"/>
    <w:rsid w:val="000320D9"/>
    <w:rsid w:val="00032D5D"/>
    <w:rsid w:val="000330A3"/>
    <w:rsid w:val="00033946"/>
    <w:rsid w:val="00033B20"/>
    <w:rsid w:val="00033C85"/>
    <w:rsid w:val="00033ED4"/>
    <w:rsid w:val="00034CED"/>
    <w:rsid w:val="0003776D"/>
    <w:rsid w:val="00037DDE"/>
    <w:rsid w:val="000408D8"/>
    <w:rsid w:val="00041366"/>
    <w:rsid w:val="000424BA"/>
    <w:rsid w:val="000429FE"/>
    <w:rsid w:val="00042BD4"/>
    <w:rsid w:val="00043225"/>
    <w:rsid w:val="0004387F"/>
    <w:rsid w:val="00046758"/>
    <w:rsid w:val="00046BAC"/>
    <w:rsid w:val="000473EF"/>
    <w:rsid w:val="00051225"/>
    <w:rsid w:val="00051454"/>
    <w:rsid w:val="00051490"/>
    <w:rsid w:val="00051504"/>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484"/>
    <w:rsid w:val="000735B0"/>
    <w:rsid w:val="00073A04"/>
    <w:rsid w:val="00073A09"/>
    <w:rsid w:val="00073DA4"/>
    <w:rsid w:val="000743E1"/>
    <w:rsid w:val="00074992"/>
    <w:rsid w:val="00074CC1"/>
    <w:rsid w:val="000752B1"/>
    <w:rsid w:val="00075997"/>
    <w:rsid w:val="000763E5"/>
    <w:rsid w:val="00076EF4"/>
    <w:rsid w:val="00077062"/>
    <w:rsid w:val="00077BB9"/>
    <w:rsid w:val="00080C4E"/>
    <w:rsid w:val="00080E73"/>
    <w:rsid w:val="000811C1"/>
    <w:rsid w:val="000814B8"/>
    <w:rsid w:val="000816F8"/>
    <w:rsid w:val="0008198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1E4"/>
    <w:rsid w:val="00090699"/>
    <w:rsid w:val="000911CA"/>
    <w:rsid w:val="00091309"/>
    <w:rsid w:val="000918F5"/>
    <w:rsid w:val="00092D0A"/>
    <w:rsid w:val="00092E73"/>
    <w:rsid w:val="0009380C"/>
    <w:rsid w:val="000939C0"/>
    <w:rsid w:val="0009416C"/>
    <w:rsid w:val="0009449B"/>
    <w:rsid w:val="000946A3"/>
    <w:rsid w:val="00094ADE"/>
    <w:rsid w:val="00094CDD"/>
    <w:rsid w:val="00094F5C"/>
    <w:rsid w:val="00095885"/>
    <w:rsid w:val="00095EB1"/>
    <w:rsid w:val="000964F1"/>
    <w:rsid w:val="000967EF"/>
    <w:rsid w:val="00096865"/>
    <w:rsid w:val="0009758F"/>
    <w:rsid w:val="00097DE8"/>
    <w:rsid w:val="000A07AF"/>
    <w:rsid w:val="000A0EED"/>
    <w:rsid w:val="000A15F9"/>
    <w:rsid w:val="000A1C94"/>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4F91"/>
    <w:rsid w:val="000B5EDF"/>
    <w:rsid w:val="000B6A70"/>
    <w:rsid w:val="000B6C50"/>
    <w:rsid w:val="000B6E8D"/>
    <w:rsid w:val="000B700B"/>
    <w:rsid w:val="000B751B"/>
    <w:rsid w:val="000B7641"/>
    <w:rsid w:val="000B7C54"/>
    <w:rsid w:val="000C062F"/>
    <w:rsid w:val="000C0A9D"/>
    <w:rsid w:val="000C165F"/>
    <w:rsid w:val="000C1F01"/>
    <w:rsid w:val="000C244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4CB"/>
    <w:rsid w:val="000D5756"/>
    <w:rsid w:val="000D5766"/>
    <w:rsid w:val="000D590A"/>
    <w:rsid w:val="000D6018"/>
    <w:rsid w:val="000D6A89"/>
    <w:rsid w:val="000D6C21"/>
    <w:rsid w:val="000D701E"/>
    <w:rsid w:val="000D77C1"/>
    <w:rsid w:val="000E0EEB"/>
    <w:rsid w:val="000E1C31"/>
    <w:rsid w:val="000E2427"/>
    <w:rsid w:val="000E267C"/>
    <w:rsid w:val="000E308B"/>
    <w:rsid w:val="000E317E"/>
    <w:rsid w:val="000E3D1E"/>
    <w:rsid w:val="000E3EFC"/>
    <w:rsid w:val="000E3F9A"/>
    <w:rsid w:val="000E4039"/>
    <w:rsid w:val="000E426E"/>
    <w:rsid w:val="000E4C35"/>
    <w:rsid w:val="000E4F90"/>
    <w:rsid w:val="000E5A91"/>
    <w:rsid w:val="000E5C19"/>
    <w:rsid w:val="000E624C"/>
    <w:rsid w:val="000E7612"/>
    <w:rsid w:val="000E7936"/>
    <w:rsid w:val="000E79BD"/>
    <w:rsid w:val="000F0B39"/>
    <w:rsid w:val="000F0B67"/>
    <w:rsid w:val="000F109E"/>
    <w:rsid w:val="000F132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3C05"/>
    <w:rsid w:val="00104071"/>
    <w:rsid w:val="00104861"/>
    <w:rsid w:val="0010519D"/>
    <w:rsid w:val="00105359"/>
    <w:rsid w:val="00106365"/>
    <w:rsid w:val="00106C7F"/>
    <w:rsid w:val="00106D44"/>
    <w:rsid w:val="00106DEE"/>
    <w:rsid w:val="00107136"/>
    <w:rsid w:val="00110330"/>
    <w:rsid w:val="00110534"/>
    <w:rsid w:val="00110C05"/>
    <w:rsid w:val="00110D13"/>
    <w:rsid w:val="00111FFB"/>
    <w:rsid w:val="001126EC"/>
    <w:rsid w:val="0011340E"/>
    <w:rsid w:val="00113F0D"/>
    <w:rsid w:val="0011423D"/>
    <w:rsid w:val="00115119"/>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8C2"/>
    <w:rsid w:val="00132FA8"/>
    <w:rsid w:val="00133A5A"/>
    <w:rsid w:val="00133CE4"/>
    <w:rsid w:val="00134D6E"/>
    <w:rsid w:val="00134DC5"/>
    <w:rsid w:val="00134FE3"/>
    <w:rsid w:val="001355CF"/>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68F2"/>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4C95"/>
    <w:rsid w:val="0016519F"/>
    <w:rsid w:val="00165A51"/>
    <w:rsid w:val="00166832"/>
    <w:rsid w:val="00166FA4"/>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34A"/>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C67"/>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350"/>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DD0"/>
    <w:rsid w:val="001F0EDC"/>
    <w:rsid w:val="001F0F81"/>
    <w:rsid w:val="001F1DF0"/>
    <w:rsid w:val="001F1DF7"/>
    <w:rsid w:val="001F2926"/>
    <w:rsid w:val="001F3237"/>
    <w:rsid w:val="001F3830"/>
    <w:rsid w:val="001F386B"/>
    <w:rsid w:val="001F3FAE"/>
    <w:rsid w:val="001F46DD"/>
    <w:rsid w:val="001F48B5"/>
    <w:rsid w:val="001F523A"/>
    <w:rsid w:val="001F5834"/>
    <w:rsid w:val="001F5C79"/>
    <w:rsid w:val="001F5FDE"/>
    <w:rsid w:val="001F6066"/>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2F3C"/>
    <w:rsid w:val="002238E0"/>
    <w:rsid w:val="00223F35"/>
    <w:rsid w:val="002240AB"/>
    <w:rsid w:val="002250D8"/>
    <w:rsid w:val="0022515E"/>
    <w:rsid w:val="002252CD"/>
    <w:rsid w:val="00225B21"/>
    <w:rsid w:val="00225EB7"/>
    <w:rsid w:val="00226168"/>
    <w:rsid w:val="00226412"/>
    <w:rsid w:val="002273AD"/>
    <w:rsid w:val="0022770A"/>
    <w:rsid w:val="00227C9F"/>
    <w:rsid w:val="00230460"/>
    <w:rsid w:val="0023061D"/>
    <w:rsid w:val="00230B12"/>
    <w:rsid w:val="00230C8F"/>
    <w:rsid w:val="00230D36"/>
    <w:rsid w:val="00232E72"/>
    <w:rsid w:val="00232FE2"/>
    <w:rsid w:val="00233B5F"/>
    <w:rsid w:val="00233BB7"/>
    <w:rsid w:val="00233CE8"/>
    <w:rsid w:val="00234A2F"/>
    <w:rsid w:val="00235549"/>
    <w:rsid w:val="0023571C"/>
    <w:rsid w:val="00235D56"/>
    <w:rsid w:val="00235DAA"/>
    <w:rsid w:val="00236B75"/>
    <w:rsid w:val="00236B98"/>
    <w:rsid w:val="002370BC"/>
    <w:rsid w:val="00237C32"/>
    <w:rsid w:val="002400D8"/>
    <w:rsid w:val="0024027D"/>
    <w:rsid w:val="00240289"/>
    <w:rsid w:val="002406D8"/>
    <w:rsid w:val="002408DB"/>
    <w:rsid w:val="0024186B"/>
    <w:rsid w:val="00241C72"/>
    <w:rsid w:val="00241F05"/>
    <w:rsid w:val="0024205E"/>
    <w:rsid w:val="002430CB"/>
    <w:rsid w:val="002438EB"/>
    <w:rsid w:val="00243E78"/>
    <w:rsid w:val="00244401"/>
    <w:rsid w:val="00244B38"/>
    <w:rsid w:val="00246C8C"/>
    <w:rsid w:val="00247CB4"/>
    <w:rsid w:val="0025145E"/>
    <w:rsid w:val="00251586"/>
    <w:rsid w:val="00251CF9"/>
    <w:rsid w:val="00252C9C"/>
    <w:rsid w:val="002542AE"/>
    <w:rsid w:val="00254A26"/>
    <w:rsid w:val="00254A36"/>
    <w:rsid w:val="002554A3"/>
    <w:rsid w:val="002559B9"/>
    <w:rsid w:val="0025693E"/>
    <w:rsid w:val="00257773"/>
    <w:rsid w:val="00257D71"/>
    <w:rsid w:val="00257E76"/>
    <w:rsid w:val="00260122"/>
    <w:rsid w:val="00260163"/>
    <w:rsid w:val="00260739"/>
    <w:rsid w:val="00260D5D"/>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105"/>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C7A"/>
    <w:rsid w:val="00281D16"/>
    <w:rsid w:val="00283198"/>
    <w:rsid w:val="00283E26"/>
    <w:rsid w:val="00283F0A"/>
    <w:rsid w:val="002845EA"/>
    <w:rsid w:val="002846B1"/>
    <w:rsid w:val="002849A6"/>
    <w:rsid w:val="00284C6E"/>
    <w:rsid w:val="00286CDB"/>
    <w:rsid w:val="0028726A"/>
    <w:rsid w:val="00287900"/>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691C"/>
    <w:rsid w:val="00297822"/>
    <w:rsid w:val="002A058F"/>
    <w:rsid w:val="002A0700"/>
    <w:rsid w:val="002A0C06"/>
    <w:rsid w:val="002A0F45"/>
    <w:rsid w:val="002A10B2"/>
    <w:rsid w:val="002A1FAC"/>
    <w:rsid w:val="002A2B6F"/>
    <w:rsid w:val="002A3375"/>
    <w:rsid w:val="002A3785"/>
    <w:rsid w:val="002A3FC1"/>
    <w:rsid w:val="002A4554"/>
    <w:rsid w:val="002A464D"/>
    <w:rsid w:val="002A4BE0"/>
    <w:rsid w:val="002A5288"/>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398"/>
    <w:rsid w:val="002B372D"/>
    <w:rsid w:val="002B387A"/>
    <w:rsid w:val="002B3E53"/>
    <w:rsid w:val="002B4FD9"/>
    <w:rsid w:val="002B51FB"/>
    <w:rsid w:val="002B5F87"/>
    <w:rsid w:val="002B6548"/>
    <w:rsid w:val="002B7388"/>
    <w:rsid w:val="002B7594"/>
    <w:rsid w:val="002B7B7C"/>
    <w:rsid w:val="002B7F23"/>
    <w:rsid w:val="002C0665"/>
    <w:rsid w:val="002C071B"/>
    <w:rsid w:val="002C0CF4"/>
    <w:rsid w:val="002C0DD6"/>
    <w:rsid w:val="002C1050"/>
    <w:rsid w:val="002C12BB"/>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0F78"/>
    <w:rsid w:val="002E1E00"/>
    <w:rsid w:val="002E277C"/>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4D67"/>
    <w:rsid w:val="002F5F71"/>
    <w:rsid w:val="002F6164"/>
    <w:rsid w:val="002F6C1E"/>
    <w:rsid w:val="002F6FA0"/>
    <w:rsid w:val="002F7000"/>
    <w:rsid w:val="002F7391"/>
    <w:rsid w:val="002F78B8"/>
    <w:rsid w:val="002F7A7E"/>
    <w:rsid w:val="002F7FB6"/>
    <w:rsid w:val="00300D3A"/>
    <w:rsid w:val="00301062"/>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631"/>
    <w:rsid w:val="003117FE"/>
    <w:rsid w:val="00311C27"/>
    <w:rsid w:val="00312737"/>
    <w:rsid w:val="003141B6"/>
    <w:rsid w:val="0031623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AE7"/>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7F2"/>
    <w:rsid w:val="00374F4A"/>
    <w:rsid w:val="0037529F"/>
    <w:rsid w:val="003755FD"/>
    <w:rsid w:val="00375A71"/>
    <w:rsid w:val="00375C4E"/>
    <w:rsid w:val="00375D38"/>
    <w:rsid w:val="00375E5E"/>
    <w:rsid w:val="00375FD2"/>
    <w:rsid w:val="003760B7"/>
    <w:rsid w:val="00376924"/>
    <w:rsid w:val="00376A9D"/>
    <w:rsid w:val="00377976"/>
    <w:rsid w:val="003802B8"/>
    <w:rsid w:val="00380539"/>
    <w:rsid w:val="00380721"/>
    <w:rsid w:val="00381658"/>
    <w:rsid w:val="00381E92"/>
    <w:rsid w:val="00382B60"/>
    <w:rsid w:val="0038317B"/>
    <w:rsid w:val="00383467"/>
    <w:rsid w:val="0038400D"/>
    <w:rsid w:val="0038438D"/>
    <w:rsid w:val="0038517B"/>
    <w:rsid w:val="00385C27"/>
    <w:rsid w:val="00386E4B"/>
    <w:rsid w:val="003871DA"/>
    <w:rsid w:val="00387F87"/>
    <w:rsid w:val="00390955"/>
    <w:rsid w:val="00391276"/>
    <w:rsid w:val="0039134D"/>
    <w:rsid w:val="00391E56"/>
    <w:rsid w:val="00391F90"/>
    <w:rsid w:val="00392525"/>
    <w:rsid w:val="0039256D"/>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431"/>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B7FEC"/>
    <w:rsid w:val="003C09CC"/>
    <w:rsid w:val="003C1095"/>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29"/>
    <w:rsid w:val="003D0075"/>
    <w:rsid w:val="003D0BE0"/>
    <w:rsid w:val="003D0E3C"/>
    <w:rsid w:val="003D1153"/>
    <w:rsid w:val="003D14E9"/>
    <w:rsid w:val="003D1CF4"/>
    <w:rsid w:val="003D2146"/>
    <w:rsid w:val="003D256D"/>
    <w:rsid w:val="003D2FE2"/>
    <w:rsid w:val="003D3794"/>
    <w:rsid w:val="003D395E"/>
    <w:rsid w:val="003D3964"/>
    <w:rsid w:val="003D3EB8"/>
    <w:rsid w:val="003D40F2"/>
    <w:rsid w:val="003D4FD0"/>
    <w:rsid w:val="003D56A5"/>
    <w:rsid w:val="003D6519"/>
    <w:rsid w:val="003D7338"/>
    <w:rsid w:val="003D7720"/>
    <w:rsid w:val="003D7F8E"/>
    <w:rsid w:val="003E01D5"/>
    <w:rsid w:val="003E029A"/>
    <w:rsid w:val="003E077D"/>
    <w:rsid w:val="003E0A5B"/>
    <w:rsid w:val="003E1283"/>
    <w:rsid w:val="003E135E"/>
    <w:rsid w:val="003E1421"/>
    <w:rsid w:val="003E194D"/>
    <w:rsid w:val="003E1BE2"/>
    <w:rsid w:val="003E1D76"/>
    <w:rsid w:val="003E1D9D"/>
    <w:rsid w:val="003E1FF9"/>
    <w:rsid w:val="003E2931"/>
    <w:rsid w:val="003E2D9F"/>
    <w:rsid w:val="003E3996"/>
    <w:rsid w:val="003E3B26"/>
    <w:rsid w:val="003E3FD0"/>
    <w:rsid w:val="003E40A7"/>
    <w:rsid w:val="003E4184"/>
    <w:rsid w:val="003E42F9"/>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838"/>
    <w:rsid w:val="00400DB5"/>
    <w:rsid w:val="0040112D"/>
    <w:rsid w:val="0040140A"/>
    <w:rsid w:val="00401B30"/>
    <w:rsid w:val="00401BA5"/>
    <w:rsid w:val="00402941"/>
    <w:rsid w:val="00402A13"/>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60F"/>
    <w:rsid w:val="00441CC1"/>
    <w:rsid w:val="00442510"/>
    <w:rsid w:val="00442C48"/>
    <w:rsid w:val="00442ED8"/>
    <w:rsid w:val="00442FBA"/>
    <w:rsid w:val="00443208"/>
    <w:rsid w:val="00443302"/>
    <w:rsid w:val="00443317"/>
    <w:rsid w:val="004439FE"/>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12F"/>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E98"/>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1B53"/>
    <w:rsid w:val="004722BC"/>
    <w:rsid w:val="0047258C"/>
    <w:rsid w:val="00472743"/>
    <w:rsid w:val="00472963"/>
    <w:rsid w:val="00472E68"/>
    <w:rsid w:val="00473C49"/>
    <w:rsid w:val="00473CF5"/>
    <w:rsid w:val="004745AB"/>
    <w:rsid w:val="004749BD"/>
    <w:rsid w:val="00475591"/>
    <w:rsid w:val="00475DA7"/>
    <w:rsid w:val="0047619C"/>
    <w:rsid w:val="00476A47"/>
    <w:rsid w:val="004775ED"/>
    <w:rsid w:val="00477E9F"/>
    <w:rsid w:val="00480162"/>
    <w:rsid w:val="0048059F"/>
    <w:rsid w:val="00480914"/>
    <w:rsid w:val="004811C0"/>
    <w:rsid w:val="004813B3"/>
    <w:rsid w:val="00482ACC"/>
    <w:rsid w:val="004834BA"/>
    <w:rsid w:val="00483944"/>
    <w:rsid w:val="0048419C"/>
    <w:rsid w:val="00484FED"/>
    <w:rsid w:val="00485531"/>
    <w:rsid w:val="004859E2"/>
    <w:rsid w:val="004865CE"/>
    <w:rsid w:val="00486B55"/>
    <w:rsid w:val="00487402"/>
    <w:rsid w:val="004874D6"/>
    <w:rsid w:val="004874EC"/>
    <w:rsid w:val="0049031F"/>
    <w:rsid w:val="00490743"/>
    <w:rsid w:val="00491B1B"/>
    <w:rsid w:val="0049236F"/>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20A1"/>
    <w:rsid w:val="004A3051"/>
    <w:rsid w:val="004A51CE"/>
    <w:rsid w:val="004A5748"/>
    <w:rsid w:val="004A6204"/>
    <w:rsid w:val="004A712A"/>
    <w:rsid w:val="004A7722"/>
    <w:rsid w:val="004A798D"/>
    <w:rsid w:val="004A7C2E"/>
    <w:rsid w:val="004B10C8"/>
    <w:rsid w:val="004B13F4"/>
    <w:rsid w:val="004B1ADC"/>
    <w:rsid w:val="004B1E2F"/>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0BE2"/>
    <w:rsid w:val="004C17D2"/>
    <w:rsid w:val="004C1D9B"/>
    <w:rsid w:val="004C217A"/>
    <w:rsid w:val="004C2EEA"/>
    <w:rsid w:val="004C3803"/>
    <w:rsid w:val="004C4CC7"/>
    <w:rsid w:val="004C5C21"/>
    <w:rsid w:val="004C5CF3"/>
    <w:rsid w:val="004C78E7"/>
    <w:rsid w:val="004D0281"/>
    <w:rsid w:val="004D04F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3C8"/>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47E3"/>
    <w:rsid w:val="0050520C"/>
    <w:rsid w:val="00506667"/>
    <w:rsid w:val="00506832"/>
    <w:rsid w:val="00506873"/>
    <w:rsid w:val="00507FEA"/>
    <w:rsid w:val="00510110"/>
    <w:rsid w:val="00510159"/>
    <w:rsid w:val="00510176"/>
    <w:rsid w:val="00510625"/>
    <w:rsid w:val="005106CC"/>
    <w:rsid w:val="00510C3D"/>
    <w:rsid w:val="00510CB7"/>
    <w:rsid w:val="005111C3"/>
    <w:rsid w:val="005114D0"/>
    <w:rsid w:val="005116B5"/>
    <w:rsid w:val="00511941"/>
    <w:rsid w:val="00511966"/>
    <w:rsid w:val="00511D8D"/>
    <w:rsid w:val="0051223D"/>
    <w:rsid w:val="00512292"/>
    <w:rsid w:val="00512D1F"/>
    <w:rsid w:val="00512DDB"/>
    <w:rsid w:val="00513803"/>
    <w:rsid w:val="00513C9C"/>
    <w:rsid w:val="005143CD"/>
    <w:rsid w:val="00514466"/>
    <w:rsid w:val="005144A4"/>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144"/>
    <w:rsid w:val="005457B4"/>
    <w:rsid w:val="00545F4E"/>
    <w:rsid w:val="00546AA0"/>
    <w:rsid w:val="00546DF3"/>
    <w:rsid w:val="005473A5"/>
    <w:rsid w:val="0054752B"/>
    <w:rsid w:val="00547BAF"/>
    <w:rsid w:val="005500CE"/>
    <w:rsid w:val="00550A62"/>
    <w:rsid w:val="0055174F"/>
    <w:rsid w:val="00551891"/>
    <w:rsid w:val="005525A4"/>
    <w:rsid w:val="00552934"/>
    <w:rsid w:val="00552D6E"/>
    <w:rsid w:val="00553DFD"/>
    <w:rsid w:val="005544AC"/>
    <w:rsid w:val="0055623A"/>
    <w:rsid w:val="005563D9"/>
    <w:rsid w:val="00557E3D"/>
    <w:rsid w:val="005601FE"/>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0134"/>
    <w:rsid w:val="0059159E"/>
    <w:rsid w:val="0059189E"/>
    <w:rsid w:val="005918A4"/>
    <w:rsid w:val="00591EB1"/>
    <w:rsid w:val="0059250B"/>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981"/>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3E4E"/>
    <w:rsid w:val="005D4D30"/>
    <w:rsid w:val="005D4EC7"/>
    <w:rsid w:val="005D5478"/>
    <w:rsid w:val="005D5D7D"/>
    <w:rsid w:val="005D60E5"/>
    <w:rsid w:val="005D71EF"/>
    <w:rsid w:val="005D7469"/>
    <w:rsid w:val="005D7731"/>
    <w:rsid w:val="005D7813"/>
    <w:rsid w:val="005D7FA6"/>
    <w:rsid w:val="005E019C"/>
    <w:rsid w:val="005E0725"/>
    <w:rsid w:val="005E0E50"/>
    <w:rsid w:val="005E18B7"/>
    <w:rsid w:val="005E1F72"/>
    <w:rsid w:val="005E24FD"/>
    <w:rsid w:val="005E2F4D"/>
    <w:rsid w:val="005E2FA5"/>
    <w:rsid w:val="005E3501"/>
    <w:rsid w:val="005E3FC4"/>
    <w:rsid w:val="005E4ADE"/>
    <w:rsid w:val="005E4C8D"/>
    <w:rsid w:val="005E4DDB"/>
    <w:rsid w:val="005E52ED"/>
    <w:rsid w:val="005E573E"/>
    <w:rsid w:val="005E6606"/>
    <w:rsid w:val="005E6D42"/>
    <w:rsid w:val="005E7AC1"/>
    <w:rsid w:val="005E7DD1"/>
    <w:rsid w:val="005F04A9"/>
    <w:rsid w:val="005F0715"/>
    <w:rsid w:val="005F09CE"/>
    <w:rsid w:val="005F0F8B"/>
    <w:rsid w:val="005F1514"/>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5A5"/>
    <w:rsid w:val="00601797"/>
    <w:rsid w:val="00605075"/>
    <w:rsid w:val="0060526C"/>
    <w:rsid w:val="00605382"/>
    <w:rsid w:val="00606328"/>
    <w:rsid w:val="0060652B"/>
    <w:rsid w:val="00606B84"/>
    <w:rsid w:val="00607120"/>
    <w:rsid w:val="00607F7B"/>
    <w:rsid w:val="006105DA"/>
    <w:rsid w:val="00610F61"/>
    <w:rsid w:val="00611998"/>
    <w:rsid w:val="00611DEF"/>
    <w:rsid w:val="006132E7"/>
    <w:rsid w:val="006132ED"/>
    <w:rsid w:val="00614934"/>
    <w:rsid w:val="0061522D"/>
    <w:rsid w:val="006154C5"/>
    <w:rsid w:val="00615570"/>
    <w:rsid w:val="00615B35"/>
    <w:rsid w:val="0061671E"/>
    <w:rsid w:val="00616AAA"/>
    <w:rsid w:val="00616DD1"/>
    <w:rsid w:val="00617764"/>
    <w:rsid w:val="0061787C"/>
    <w:rsid w:val="00617A6E"/>
    <w:rsid w:val="00617E3A"/>
    <w:rsid w:val="006202D4"/>
    <w:rsid w:val="00621255"/>
    <w:rsid w:val="00621D3B"/>
    <w:rsid w:val="006220CA"/>
    <w:rsid w:val="00623038"/>
    <w:rsid w:val="006237BD"/>
    <w:rsid w:val="00623998"/>
    <w:rsid w:val="00623F24"/>
    <w:rsid w:val="00624725"/>
    <w:rsid w:val="00624E49"/>
    <w:rsid w:val="00625529"/>
    <w:rsid w:val="00626835"/>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5E35"/>
    <w:rsid w:val="00636A8E"/>
    <w:rsid w:val="006371D0"/>
    <w:rsid w:val="00637DAB"/>
    <w:rsid w:val="006402EA"/>
    <w:rsid w:val="006417C7"/>
    <w:rsid w:val="00641D5C"/>
    <w:rsid w:val="00642172"/>
    <w:rsid w:val="006422E0"/>
    <w:rsid w:val="00642EFE"/>
    <w:rsid w:val="00643C0B"/>
    <w:rsid w:val="0064415D"/>
    <w:rsid w:val="0064473D"/>
    <w:rsid w:val="00644850"/>
    <w:rsid w:val="00644CE2"/>
    <w:rsid w:val="00644DB0"/>
    <w:rsid w:val="00645866"/>
    <w:rsid w:val="006458AE"/>
    <w:rsid w:val="00647074"/>
    <w:rsid w:val="00650073"/>
    <w:rsid w:val="00650458"/>
    <w:rsid w:val="006505D2"/>
    <w:rsid w:val="0065124D"/>
    <w:rsid w:val="00651408"/>
    <w:rsid w:val="006519EF"/>
    <w:rsid w:val="00651E02"/>
    <w:rsid w:val="006521E5"/>
    <w:rsid w:val="006527F8"/>
    <w:rsid w:val="006530AC"/>
    <w:rsid w:val="00653418"/>
    <w:rsid w:val="00653939"/>
    <w:rsid w:val="00654013"/>
    <w:rsid w:val="00654A51"/>
    <w:rsid w:val="00654ADD"/>
    <w:rsid w:val="00654B3F"/>
    <w:rsid w:val="006558B2"/>
    <w:rsid w:val="0065599D"/>
    <w:rsid w:val="00655E71"/>
    <w:rsid w:val="00655EBD"/>
    <w:rsid w:val="00656EB4"/>
    <w:rsid w:val="00657A45"/>
    <w:rsid w:val="00660138"/>
    <w:rsid w:val="00660717"/>
    <w:rsid w:val="006607D5"/>
    <w:rsid w:val="006608AD"/>
    <w:rsid w:val="00660F52"/>
    <w:rsid w:val="00661E7D"/>
    <w:rsid w:val="00662165"/>
    <w:rsid w:val="00662623"/>
    <w:rsid w:val="0066349B"/>
    <w:rsid w:val="00664BFB"/>
    <w:rsid w:val="00665120"/>
    <w:rsid w:val="006657A3"/>
    <w:rsid w:val="006657EE"/>
    <w:rsid w:val="006658C2"/>
    <w:rsid w:val="0066621D"/>
    <w:rsid w:val="006672E6"/>
    <w:rsid w:val="00667A56"/>
    <w:rsid w:val="00667C83"/>
    <w:rsid w:val="0067066B"/>
    <w:rsid w:val="0067102D"/>
    <w:rsid w:val="00671313"/>
    <w:rsid w:val="00671A82"/>
    <w:rsid w:val="006725DE"/>
    <w:rsid w:val="0067389F"/>
    <w:rsid w:val="00673BD3"/>
    <w:rsid w:val="00673D0A"/>
    <w:rsid w:val="00674B23"/>
    <w:rsid w:val="00674F4F"/>
    <w:rsid w:val="00675684"/>
    <w:rsid w:val="00675740"/>
    <w:rsid w:val="0067579A"/>
    <w:rsid w:val="00675873"/>
    <w:rsid w:val="00676178"/>
    <w:rsid w:val="00676BAE"/>
    <w:rsid w:val="00677499"/>
    <w:rsid w:val="00677658"/>
    <w:rsid w:val="00681F45"/>
    <w:rsid w:val="0068264F"/>
    <w:rsid w:val="00682E8D"/>
    <w:rsid w:val="00683E0A"/>
    <w:rsid w:val="0068400C"/>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4B9A"/>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546"/>
    <w:rsid w:val="006B6951"/>
    <w:rsid w:val="006C00C9"/>
    <w:rsid w:val="006C0236"/>
    <w:rsid w:val="006C08B6"/>
    <w:rsid w:val="006C0E3B"/>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4E1B"/>
    <w:rsid w:val="006C679A"/>
    <w:rsid w:val="006C7FD7"/>
    <w:rsid w:val="006D055E"/>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5D09"/>
    <w:rsid w:val="006D6150"/>
    <w:rsid w:val="006D619D"/>
    <w:rsid w:val="006D684E"/>
    <w:rsid w:val="006D7219"/>
    <w:rsid w:val="006E022E"/>
    <w:rsid w:val="006E025F"/>
    <w:rsid w:val="006E15CD"/>
    <w:rsid w:val="006E1E8F"/>
    <w:rsid w:val="006E35A0"/>
    <w:rsid w:val="006E49D7"/>
    <w:rsid w:val="006E4D8D"/>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C05"/>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3DAB"/>
    <w:rsid w:val="00704898"/>
    <w:rsid w:val="00705492"/>
    <w:rsid w:val="00705706"/>
    <w:rsid w:val="00705B55"/>
    <w:rsid w:val="007066AC"/>
    <w:rsid w:val="00707201"/>
    <w:rsid w:val="007072C5"/>
    <w:rsid w:val="0070731F"/>
    <w:rsid w:val="00707B86"/>
    <w:rsid w:val="00707E0C"/>
    <w:rsid w:val="00710C1B"/>
    <w:rsid w:val="00710DC2"/>
    <w:rsid w:val="00712311"/>
    <w:rsid w:val="0071252A"/>
    <w:rsid w:val="00712DB8"/>
    <w:rsid w:val="007131F4"/>
    <w:rsid w:val="00713746"/>
    <w:rsid w:val="00713A8E"/>
    <w:rsid w:val="00716488"/>
    <w:rsid w:val="0071687B"/>
    <w:rsid w:val="0071689A"/>
    <w:rsid w:val="00716B45"/>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07E"/>
    <w:rsid w:val="00736959"/>
    <w:rsid w:val="00736A43"/>
    <w:rsid w:val="00737986"/>
    <w:rsid w:val="00737AC3"/>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4EF0"/>
    <w:rsid w:val="00745561"/>
    <w:rsid w:val="00746774"/>
    <w:rsid w:val="00747566"/>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19F"/>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3B3"/>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C55"/>
    <w:rsid w:val="00793DC2"/>
    <w:rsid w:val="00793E8B"/>
    <w:rsid w:val="00794790"/>
    <w:rsid w:val="0079574B"/>
    <w:rsid w:val="00795AF8"/>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1AFA"/>
    <w:rsid w:val="007B207A"/>
    <w:rsid w:val="007B29F6"/>
    <w:rsid w:val="007B2EA4"/>
    <w:rsid w:val="007B36E4"/>
    <w:rsid w:val="007B38F0"/>
    <w:rsid w:val="007B3A2A"/>
    <w:rsid w:val="007B3F5F"/>
    <w:rsid w:val="007B6811"/>
    <w:rsid w:val="007C0397"/>
    <w:rsid w:val="007C081F"/>
    <w:rsid w:val="007C0837"/>
    <w:rsid w:val="007C0C4C"/>
    <w:rsid w:val="007C0DF0"/>
    <w:rsid w:val="007C13B3"/>
    <w:rsid w:val="007C15C5"/>
    <w:rsid w:val="007C1825"/>
    <w:rsid w:val="007C1D08"/>
    <w:rsid w:val="007C274E"/>
    <w:rsid w:val="007C2A31"/>
    <w:rsid w:val="007C2B15"/>
    <w:rsid w:val="007C2EE2"/>
    <w:rsid w:val="007C3977"/>
    <w:rsid w:val="007C3D16"/>
    <w:rsid w:val="007C3FF3"/>
    <w:rsid w:val="007C45C6"/>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0AE"/>
    <w:rsid w:val="007F12DE"/>
    <w:rsid w:val="007F1314"/>
    <w:rsid w:val="007F1C07"/>
    <w:rsid w:val="007F281F"/>
    <w:rsid w:val="007F28FB"/>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6BEB"/>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6E1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B77"/>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6F6"/>
    <w:rsid w:val="00867FC3"/>
    <w:rsid w:val="008702CB"/>
    <w:rsid w:val="008713C4"/>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85D"/>
    <w:rsid w:val="008769B4"/>
    <w:rsid w:val="00876D7D"/>
    <w:rsid w:val="0087711E"/>
    <w:rsid w:val="00877658"/>
    <w:rsid w:val="008777E0"/>
    <w:rsid w:val="00877B26"/>
    <w:rsid w:val="00877F1C"/>
    <w:rsid w:val="0088001E"/>
    <w:rsid w:val="00880500"/>
    <w:rsid w:val="0088061A"/>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10C8"/>
    <w:rsid w:val="008D24C2"/>
    <w:rsid w:val="008D262F"/>
    <w:rsid w:val="008D294A"/>
    <w:rsid w:val="008D2B99"/>
    <w:rsid w:val="008D341B"/>
    <w:rsid w:val="008D352C"/>
    <w:rsid w:val="008D3ECC"/>
    <w:rsid w:val="008D3FD5"/>
    <w:rsid w:val="008D4137"/>
    <w:rsid w:val="008D4370"/>
    <w:rsid w:val="008D493D"/>
    <w:rsid w:val="008D5016"/>
    <w:rsid w:val="008D5489"/>
    <w:rsid w:val="008D5704"/>
    <w:rsid w:val="008D5808"/>
    <w:rsid w:val="008D5BD3"/>
    <w:rsid w:val="008D67EF"/>
    <w:rsid w:val="008D68DB"/>
    <w:rsid w:val="008D6A46"/>
    <w:rsid w:val="008D77B2"/>
    <w:rsid w:val="008D7CAC"/>
    <w:rsid w:val="008D7FF8"/>
    <w:rsid w:val="008E00F2"/>
    <w:rsid w:val="008E0C98"/>
    <w:rsid w:val="008E1E6E"/>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917"/>
    <w:rsid w:val="008F2B76"/>
    <w:rsid w:val="008F527F"/>
    <w:rsid w:val="008F5600"/>
    <w:rsid w:val="008F695D"/>
    <w:rsid w:val="008F69B6"/>
    <w:rsid w:val="008F6B74"/>
    <w:rsid w:val="008F7908"/>
    <w:rsid w:val="00902101"/>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1E0"/>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2E32"/>
    <w:rsid w:val="00943D49"/>
    <w:rsid w:val="009440A2"/>
    <w:rsid w:val="00944C2A"/>
    <w:rsid w:val="0094515C"/>
    <w:rsid w:val="00945D31"/>
    <w:rsid w:val="0094684E"/>
    <w:rsid w:val="009471C4"/>
    <w:rsid w:val="009475F4"/>
    <w:rsid w:val="00947B00"/>
    <w:rsid w:val="00947D03"/>
    <w:rsid w:val="0095003E"/>
    <w:rsid w:val="009508DF"/>
    <w:rsid w:val="0095176C"/>
    <w:rsid w:val="0095199F"/>
    <w:rsid w:val="00951CE5"/>
    <w:rsid w:val="00952531"/>
    <w:rsid w:val="00953ADF"/>
    <w:rsid w:val="00953F12"/>
    <w:rsid w:val="00954425"/>
    <w:rsid w:val="009548D2"/>
    <w:rsid w:val="009549D9"/>
    <w:rsid w:val="00954C8E"/>
    <w:rsid w:val="00955135"/>
    <w:rsid w:val="009554F6"/>
    <w:rsid w:val="00955A04"/>
    <w:rsid w:val="00955A1E"/>
    <w:rsid w:val="00955E87"/>
    <w:rsid w:val="009561F1"/>
    <w:rsid w:val="00956D11"/>
    <w:rsid w:val="009574CD"/>
    <w:rsid w:val="009577E7"/>
    <w:rsid w:val="00957ABD"/>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5B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AA7"/>
    <w:rsid w:val="00996C19"/>
    <w:rsid w:val="00996FDC"/>
    <w:rsid w:val="00997050"/>
    <w:rsid w:val="00997686"/>
    <w:rsid w:val="009A02B3"/>
    <w:rsid w:val="009A0467"/>
    <w:rsid w:val="009A04E3"/>
    <w:rsid w:val="009A05AC"/>
    <w:rsid w:val="009A0789"/>
    <w:rsid w:val="009A0BDF"/>
    <w:rsid w:val="009A171D"/>
    <w:rsid w:val="009A172A"/>
    <w:rsid w:val="009A2838"/>
    <w:rsid w:val="009A2CF5"/>
    <w:rsid w:val="009A2FDE"/>
    <w:rsid w:val="009A3961"/>
    <w:rsid w:val="009A4351"/>
    <w:rsid w:val="009A5190"/>
    <w:rsid w:val="009A5D94"/>
    <w:rsid w:val="009A5FA2"/>
    <w:rsid w:val="009A73D5"/>
    <w:rsid w:val="009A7400"/>
    <w:rsid w:val="009A796C"/>
    <w:rsid w:val="009B0273"/>
    <w:rsid w:val="009B081B"/>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441D"/>
    <w:rsid w:val="009C5A1D"/>
    <w:rsid w:val="009C5CF1"/>
    <w:rsid w:val="009C6103"/>
    <w:rsid w:val="009C751A"/>
    <w:rsid w:val="009C7913"/>
    <w:rsid w:val="009D0916"/>
    <w:rsid w:val="009D0D6E"/>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B6F"/>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06D"/>
    <w:rsid w:val="00A134CC"/>
    <w:rsid w:val="00A144DE"/>
    <w:rsid w:val="00A14672"/>
    <w:rsid w:val="00A14685"/>
    <w:rsid w:val="00A14ED9"/>
    <w:rsid w:val="00A150A9"/>
    <w:rsid w:val="00A150D1"/>
    <w:rsid w:val="00A1596B"/>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0D8"/>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892"/>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32F"/>
    <w:rsid w:val="00A5482B"/>
    <w:rsid w:val="00A5512C"/>
    <w:rsid w:val="00A55E59"/>
    <w:rsid w:val="00A55FEE"/>
    <w:rsid w:val="00A56536"/>
    <w:rsid w:val="00A56773"/>
    <w:rsid w:val="00A572D8"/>
    <w:rsid w:val="00A6067F"/>
    <w:rsid w:val="00A60D0F"/>
    <w:rsid w:val="00A60D60"/>
    <w:rsid w:val="00A61746"/>
    <w:rsid w:val="00A619F2"/>
    <w:rsid w:val="00A62933"/>
    <w:rsid w:val="00A63445"/>
    <w:rsid w:val="00A63968"/>
    <w:rsid w:val="00A63D83"/>
    <w:rsid w:val="00A63EB8"/>
    <w:rsid w:val="00A64339"/>
    <w:rsid w:val="00A65307"/>
    <w:rsid w:val="00A65C38"/>
    <w:rsid w:val="00A6609C"/>
    <w:rsid w:val="00A660E4"/>
    <w:rsid w:val="00A66431"/>
    <w:rsid w:val="00A66E37"/>
    <w:rsid w:val="00A6756D"/>
    <w:rsid w:val="00A677CD"/>
    <w:rsid w:val="00A67C15"/>
    <w:rsid w:val="00A67EAC"/>
    <w:rsid w:val="00A7010C"/>
    <w:rsid w:val="00A70355"/>
    <w:rsid w:val="00A71173"/>
    <w:rsid w:val="00A7178B"/>
    <w:rsid w:val="00A71BBC"/>
    <w:rsid w:val="00A71EFF"/>
    <w:rsid w:val="00A728A9"/>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3C2B"/>
    <w:rsid w:val="00A84A34"/>
    <w:rsid w:val="00A85AD8"/>
    <w:rsid w:val="00A86287"/>
    <w:rsid w:val="00A863CC"/>
    <w:rsid w:val="00A863E1"/>
    <w:rsid w:val="00A86D6F"/>
    <w:rsid w:val="00A86F00"/>
    <w:rsid w:val="00A9038F"/>
    <w:rsid w:val="00A90E28"/>
    <w:rsid w:val="00A90FCD"/>
    <w:rsid w:val="00A921FF"/>
    <w:rsid w:val="00A93710"/>
    <w:rsid w:val="00A93D3A"/>
    <w:rsid w:val="00A948DF"/>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675"/>
    <w:rsid w:val="00AA1842"/>
    <w:rsid w:val="00AA1BBF"/>
    <w:rsid w:val="00AA233A"/>
    <w:rsid w:val="00AA2488"/>
    <w:rsid w:val="00AA270B"/>
    <w:rsid w:val="00AA2A86"/>
    <w:rsid w:val="00AA2C2F"/>
    <w:rsid w:val="00AA3297"/>
    <w:rsid w:val="00AA489F"/>
    <w:rsid w:val="00AA4DC0"/>
    <w:rsid w:val="00AA5305"/>
    <w:rsid w:val="00AA5B4E"/>
    <w:rsid w:val="00AA5B57"/>
    <w:rsid w:val="00AA632C"/>
    <w:rsid w:val="00AA6959"/>
    <w:rsid w:val="00AA697C"/>
    <w:rsid w:val="00AA6F53"/>
    <w:rsid w:val="00AA7117"/>
    <w:rsid w:val="00AA75FA"/>
    <w:rsid w:val="00AA7805"/>
    <w:rsid w:val="00AB0304"/>
    <w:rsid w:val="00AB07C8"/>
    <w:rsid w:val="00AB14F4"/>
    <w:rsid w:val="00AB16AE"/>
    <w:rsid w:val="00AB1CD0"/>
    <w:rsid w:val="00AB2618"/>
    <w:rsid w:val="00AB2648"/>
    <w:rsid w:val="00AB2E1E"/>
    <w:rsid w:val="00AB2F8A"/>
    <w:rsid w:val="00AB3267"/>
    <w:rsid w:val="00AB3A7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99C"/>
    <w:rsid w:val="00AD1BFE"/>
    <w:rsid w:val="00AD1CBA"/>
    <w:rsid w:val="00AD2081"/>
    <w:rsid w:val="00AD220A"/>
    <w:rsid w:val="00AD305B"/>
    <w:rsid w:val="00AD34C9"/>
    <w:rsid w:val="00AD3669"/>
    <w:rsid w:val="00AD36CA"/>
    <w:rsid w:val="00AD3AA4"/>
    <w:rsid w:val="00AD471E"/>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3BE6"/>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1C5"/>
    <w:rsid w:val="00AF4211"/>
    <w:rsid w:val="00AF4E1A"/>
    <w:rsid w:val="00AF564E"/>
    <w:rsid w:val="00AF582B"/>
    <w:rsid w:val="00AF591C"/>
    <w:rsid w:val="00AF5B0F"/>
    <w:rsid w:val="00AF5CA3"/>
    <w:rsid w:val="00AF5D5F"/>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5DC9"/>
    <w:rsid w:val="00B07942"/>
    <w:rsid w:val="00B07955"/>
    <w:rsid w:val="00B07E76"/>
    <w:rsid w:val="00B07EEC"/>
    <w:rsid w:val="00B101FF"/>
    <w:rsid w:val="00B105A4"/>
    <w:rsid w:val="00B110DE"/>
    <w:rsid w:val="00B1119D"/>
    <w:rsid w:val="00B11297"/>
    <w:rsid w:val="00B11432"/>
    <w:rsid w:val="00B11808"/>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3E00"/>
    <w:rsid w:val="00B240E6"/>
    <w:rsid w:val="00B250B1"/>
    <w:rsid w:val="00B25447"/>
    <w:rsid w:val="00B2561E"/>
    <w:rsid w:val="00B2572B"/>
    <w:rsid w:val="00B25FC4"/>
    <w:rsid w:val="00B2681D"/>
    <w:rsid w:val="00B2713D"/>
    <w:rsid w:val="00B2752E"/>
    <w:rsid w:val="00B30130"/>
    <w:rsid w:val="00B304E3"/>
    <w:rsid w:val="00B305F9"/>
    <w:rsid w:val="00B30994"/>
    <w:rsid w:val="00B31DFD"/>
    <w:rsid w:val="00B32124"/>
    <w:rsid w:val="00B324D5"/>
    <w:rsid w:val="00B326B3"/>
    <w:rsid w:val="00B32C46"/>
    <w:rsid w:val="00B32D39"/>
    <w:rsid w:val="00B333DF"/>
    <w:rsid w:val="00B33451"/>
    <w:rsid w:val="00B34D92"/>
    <w:rsid w:val="00B351F5"/>
    <w:rsid w:val="00B352C1"/>
    <w:rsid w:val="00B3612B"/>
    <w:rsid w:val="00B36765"/>
    <w:rsid w:val="00B369D8"/>
    <w:rsid w:val="00B37250"/>
    <w:rsid w:val="00B4006E"/>
    <w:rsid w:val="00B40233"/>
    <w:rsid w:val="00B405C1"/>
    <w:rsid w:val="00B413A8"/>
    <w:rsid w:val="00B425F0"/>
    <w:rsid w:val="00B42842"/>
    <w:rsid w:val="00B4364F"/>
    <w:rsid w:val="00B4374E"/>
    <w:rsid w:val="00B44A67"/>
    <w:rsid w:val="00B4517A"/>
    <w:rsid w:val="00B45B39"/>
    <w:rsid w:val="00B46279"/>
    <w:rsid w:val="00B46874"/>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650"/>
    <w:rsid w:val="00B53B93"/>
    <w:rsid w:val="00B53D73"/>
    <w:rsid w:val="00B5443D"/>
    <w:rsid w:val="00B54C65"/>
    <w:rsid w:val="00B54F63"/>
    <w:rsid w:val="00B55057"/>
    <w:rsid w:val="00B553D4"/>
    <w:rsid w:val="00B554B3"/>
    <w:rsid w:val="00B5562A"/>
    <w:rsid w:val="00B57948"/>
    <w:rsid w:val="00B57D12"/>
    <w:rsid w:val="00B61677"/>
    <w:rsid w:val="00B62020"/>
    <w:rsid w:val="00B62122"/>
    <w:rsid w:val="00B62C57"/>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5B7"/>
    <w:rsid w:val="00B67CCD"/>
    <w:rsid w:val="00B70A0F"/>
    <w:rsid w:val="00B70DF8"/>
    <w:rsid w:val="00B71392"/>
    <w:rsid w:val="00B716B0"/>
    <w:rsid w:val="00B71D60"/>
    <w:rsid w:val="00B71D73"/>
    <w:rsid w:val="00B73109"/>
    <w:rsid w:val="00B73AB8"/>
    <w:rsid w:val="00B73DE0"/>
    <w:rsid w:val="00B74013"/>
    <w:rsid w:val="00B744F6"/>
    <w:rsid w:val="00B74B63"/>
    <w:rsid w:val="00B75687"/>
    <w:rsid w:val="00B75ECB"/>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3F9F"/>
    <w:rsid w:val="00B941D0"/>
    <w:rsid w:val="00B94D6E"/>
    <w:rsid w:val="00B95C59"/>
    <w:rsid w:val="00B95FE0"/>
    <w:rsid w:val="00B96317"/>
    <w:rsid w:val="00B96B73"/>
    <w:rsid w:val="00B975FA"/>
    <w:rsid w:val="00B9778A"/>
    <w:rsid w:val="00B97877"/>
    <w:rsid w:val="00B9796D"/>
    <w:rsid w:val="00BA1336"/>
    <w:rsid w:val="00BA17C2"/>
    <w:rsid w:val="00BA2853"/>
    <w:rsid w:val="00BA3554"/>
    <w:rsid w:val="00BA4026"/>
    <w:rsid w:val="00BA58C0"/>
    <w:rsid w:val="00BA632C"/>
    <w:rsid w:val="00BA6E63"/>
    <w:rsid w:val="00BA6FB2"/>
    <w:rsid w:val="00BA7128"/>
    <w:rsid w:val="00BB035A"/>
    <w:rsid w:val="00BB16F8"/>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A05"/>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ED"/>
    <w:rsid w:val="00BD6BF7"/>
    <w:rsid w:val="00BD6E80"/>
    <w:rsid w:val="00BD72E6"/>
    <w:rsid w:val="00BE01AE"/>
    <w:rsid w:val="00BE1C5E"/>
    <w:rsid w:val="00BE2236"/>
    <w:rsid w:val="00BE2572"/>
    <w:rsid w:val="00BE29F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D64"/>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676"/>
    <w:rsid w:val="00C07F24"/>
    <w:rsid w:val="00C10C90"/>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0FB2"/>
    <w:rsid w:val="00C21394"/>
    <w:rsid w:val="00C214F7"/>
    <w:rsid w:val="00C2151D"/>
    <w:rsid w:val="00C21B46"/>
    <w:rsid w:val="00C22421"/>
    <w:rsid w:val="00C231A0"/>
    <w:rsid w:val="00C232E0"/>
    <w:rsid w:val="00C23B1B"/>
    <w:rsid w:val="00C23D48"/>
    <w:rsid w:val="00C23F1D"/>
    <w:rsid w:val="00C24256"/>
    <w:rsid w:val="00C24CA6"/>
    <w:rsid w:val="00C253B3"/>
    <w:rsid w:val="00C253EC"/>
    <w:rsid w:val="00C25BF1"/>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05"/>
    <w:rsid w:val="00C33B35"/>
    <w:rsid w:val="00C3421C"/>
    <w:rsid w:val="00C34296"/>
    <w:rsid w:val="00C34414"/>
    <w:rsid w:val="00C3484C"/>
    <w:rsid w:val="00C349E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9C4"/>
    <w:rsid w:val="00C53D1C"/>
    <w:rsid w:val="00C54CEE"/>
    <w:rsid w:val="00C54FF1"/>
    <w:rsid w:val="00C5571F"/>
    <w:rsid w:val="00C5588A"/>
    <w:rsid w:val="00C5590F"/>
    <w:rsid w:val="00C56BBA"/>
    <w:rsid w:val="00C570D9"/>
    <w:rsid w:val="00C57D7E"/>
    <w:rsid w:val="00C6034A"/>
    <w:rsid w:val="00C6054D"/>
    <w:rsid w:val="00C611EE"/>
    <w:rsid w:val="00C61443"/>
    <w:rsid w:val="00C617D9"/>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44B8"/>
    <w:rsid w:val="00C85FFA"/>
    <w:rsid w:val="00C861E9"/>
    <w:rsid w:val="00C864DC"/>
    <w:rsid w:val="00C86AB3"/>
    <w:rsid w:val="00C86CE6"/>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1A1"/>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D2F"/>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2E8"/>
    <w:rsid w:val="00CF34D0"/>
    <w:rsid w:val="00CF34DE"/>
    <w:rsid w:val="00CF3B1A"/>
    <w:rsid w:val="00CF4D19"/>
    <w:rsid w:val="00CF58B0"/>
    <w:rsid w:val="00CF5D6D"/>
    <w:rsid w:val="00CF6F1A"/>
    <w:rsid w:val="00CF7A4E"/>
    <w:rsid w:val="00CF7FFB"/>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0AC"/>
    <w:rsid w:val="00D51669"/>
    <w:rsid w:val="00D516B6"/>
    <w:rsid w:val="00D516BE"/>
    <w:rsid w:val="00D523EF"/>
    <w:rsid w:val="00D52566"/>
    <w:rsid w:val="00D52CC7"/>
    <w:rsid w:val="00D52D0B"/>
    <w:rsid w:val="00D52D82"/>
    <w:rsid w:val="00D53408"/>
    <w:rsid w:val="00D53FEB"/>
    <w:rsid w:val="00D5440E"/>
    <w:rsid w:val="00D5443D"/>
    <w:rsid w:val="00D544A3"/>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5B3"/>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6A06"/>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227"/>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177F"/>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AC4"/>
    <w:rsid w:val="00DC1B3F"/>
    <w:rsid w:val="00DC243E"/>
    <w:rsid w:val="00DC30CC"/>
    <w:rsid w:val="00DC3494"/>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4EF5"/>
    <w:rsid w:val="00E153F0"/>
    <w:rsid w:val="00E161F1"/>
    <w:rsid w:val="00E17450"/>
    <w:rsid w:val="00E17B7F"/>
    <w:rsid w:val="00E20011"/>
    <w:rsid w:val="00E207EB"/>
    <w:rsid w:val="00E20B3E"/>
    <w:rsid w:val="00E20E95"/>
    <w:rsid w:val="00E21547"/>
    <w:rsid w:val="00E2217F"/>
    <w:rsid w:val="00E222A7"/>
    <w:rsid w:val="00E22E51"/>
    <w:rsid w:val="00E23325"/>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3791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055"/>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A71"/>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B6C"/>
    <w:rsid w:val="00EC1F84"/>
    <w:rsid w:val="00EC22F7"/>
    <w:rsid w:val="00EC2345"/>
    <w:rsid w:val="00EC243E"/>
    <w:rsid w:val="00EC2586"/>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D7BC9"/>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04E3"/>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6FE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FE8"/>
    <w:rsid w:val="00F22027"/>
    <w:rsid w:val="00F23100"/>
    <w:rsid w:val="00F23A51"/>
    <w:rsid w:val="00F23CD8"/>
    <w:rsid w:val="00F242D7"/>
    <w:rsid w:val="00F24327"/>
    <w:rsid w:val="00F246CA"/>
    <w:rsid w:val="00F24A51"/>
    <w:rsid w:val="00F24C2B"/>
    <w:rsid w:val="00F24E9E"/>
    <w:rsid w:val="00F25220"/>
    <w:rsid w:val="00F25525"/>
    <w:rsid w:val="00F25B39"/>
    <w:rsid w:val="00F26162"/>
    <w:rsid w:val="00F263B3"/>
    <w:rsid w:val="00F26445"/>
    <w:rsid w:val="00F26A4C"/>
    <w:rsid w:val="00F26B08"/>
    <w:rsid w:val="00F274C5"/>
    <w:rsid w:val="00F27A50"/>
    <w:rsid w:val="00F30D3B"/>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6633"/>
    <w:rsid w:val="00F50A7A"/>
    <w:rsid w:val="00F5108A"/>
    <w:rsid w:val="00F5168A"/>
    <w:rsid w:val="00F52EDD"/>
    <w:rsid w:val="00F53D4F"/>
    <w:rsid w:val="00F53DF8"/>
    <w:rsid w:val="00F546F2"/>
    <w:rsid w:val="00F5526F"/>
    <w:rsid w:val="00F55654"/>
    <w:rsid w:val="00F556B0"/>
    <w:rsid w:val="00F55752"/>
    <w:rsid w:val="00F55DC9"/>
    <w:rsid w:val="00F55EC3"/>
    <w:rsid w:val="00F55ECA"/>
    <w:rsid w:val="00F55F17"/>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68F"/>
    <w:rsid w:val="00F77F4C"/>
    <w:rsid w:val="00F80698"/>
    <w:rsid w:val="00F80761"/>
    <w:rsid w:val="00F80C6A"/>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2D"/>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583"/>
    <w:rsid w:val="00FB7792"/>
    <w:rsid w:val="00FB7899"/>
    <w:rsid w:val="00FB78E7"/>
    <w:rsid w:val="00FB796B"/>
    <w:rsid w:val="00FC016A"/>
    <w:rsid w:val="00FC096C"/>
    <w:rsid w:val="00FC0FDC"/>
    <w:rsid w:val="00FC22F4"/>
    <w:rsid w:val="00FC283C"/>
    <w:rsid w:val="00FC2FB3"/>
    <w:rsid w:val="00FC3A49"/>
    <w:rsid w:val="00FC4412"/>
    <w:rsid w:val="00FC4515"/>
    <w:rsid w:val="00FC4B16"/>
    <w:rsid w:val="00FC5DD5"/>
    <w:rsid w:val="00FC5DF2"/>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37CF"/>
    <w:rsid w:val="00FD4DA5"/>
    <w:rsid w:val="00FD4DBF"/>
    <w:rsid w:val="00FD57B8"/>
    <w:rsid w:val="00FD7291"/>
    <w:rsid w:val="00FD7772"/>
    <w:rsid w:val="00FD7958"/>
    <w:rsid w:val="00FE0CF3"/>
    <w:rsid w:val="00FE0FD2"/>
    <w:rsid w:val="00FE1316"/>
    <w:rsid w:val="00FE1FAB"/>
    <w:rsid w:val="00FE2044"/>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3FD8"/>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6C0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C0E3B"/>
    <w:rPr>
      <w:rFonts w:ascii="Courier New" w:hAnsi="Courier New" w:cs="Courier New"/>
      <w:lang w:val="en-US" w:eastAsia="en-US" w:bidi="ar-SA"/>
    </w:rPr>
  </w:style>
  <w:style w:type="character" w:customStyle="1" w:styleId="y2iqfc">
    <w:name w:val="y2iqfc"/>
    <w:basedOn w:val="DefaultParagraphFont"/>
    <w:rsid w:val="006C0E3B"/>
  </w:style>
  <w:style w:type="character" w:customStyle="1" w:styleId="ezkurwreuab5ozgtqnkl">
    <w:name w:val="ezkurwreuab5ozgtqnkl"/>
    <w:basedOn w:val="DefaultParagraphFont"/>
    <w:rsid w:val="00A1306D"/>
  </w:style>
  <w:style w:type="character" w:customStyle="1" w:styleId="UnresolvedMention1">
    <w:name w:val="Unresolved Mention1"/>
    <w:uiPriority w:val="99"/>
    <w:semiHidden/>
    <w:unhideWhenUsed/>
    <w:rsid w:val="0059189E"/>
    <w:rPr>
      <w:color w:val="605E5C"/>
      <w:shd w:val="clear" w:color="auto" w:fill="E1DFDD"/>
    </w:rPr>
  </w:style>
  <w:style w:type="paragraph" w:customStyle="1" w:styleId="AutoCorrect">
    <w:name w:val="AutoCorrect"/>
    <w:uiPriority w:val="99"/>
    <w:qFormat/>
    <w:rsid w:val="0059189E"/>
    <w:rPr>
      <w:sz w:val="24"/>
      <w:szCs w:val="24"/>
      <w:lang w:val="en-US" w:eastAsia="en-US" w:bidi="ar-SA"/>
    </w:rPr>
  </w:style>
  <w:style w:type="numbering" w:customStyle="1" w:styleId="NoList1">
    <w:name w:val="No List1"/>
    <w:next w:val="NoList"/>
    <w:uiPriority w:val="99"/>
    <w:semiHidden/>
    <w:unhideWhenUsed/>
    <w:rsid w:val="0059189E"/>
  </w:style>
  <w:style w:type="numbering" w:customStyle="1" w:styleId="NoList2">
    <w:name w:val="No List2"/>
    <w:next w:val="NoList"/>
    <w:uiPriority w:val="99"/>
    <w:semiHidden/>
    <w:unhideWhenUsed/>
    <w:rsid w:val="0059189E"/>
  </w:style>
  <w:style w:type="paragraph" w:customStyle="1" w:styleId="msonormal0">
    <w:name w:val="msonormal"/>
    <w:basedOn w:val="Normal"/>
    <w:rsid w:val="0059189E"/>
    <w:pPr>
      <w:spacing w:before="100" w:beforeAutospacing="1" w:after="100" w:afterAutospacing="1"/>
    </w:pPr>
    <w:rPr>
      <w:lang w:val="en-US" w:eastAsia="en-US" w:bidi="ar-SA"/>
    </w:rPr>
  </w:style>
  <w:style w:type="paragraph" w:customStyle="1" w:styleId="xl164">
    <w:name w:val="xl16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5">
    <w:name w:val="xl16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66">
    <w:name w:val="xl16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7">
    <w:name w:val="xl16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8">
    <w:name w:val="xl16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9">
    <w:name w:val="xl169"/>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0">
    <w:name w:val="xl170"/>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1">
    <w:name w:val="xl171"/>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2">
    <w:name w:val="xl17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73">
    <w:name w:val="xl17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4">
    <w:name w:val="xl17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5">
    <w:name w:val="xl17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6">
    <w:name w:val="xl17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7">
    <w:name w:val="xl17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8">
    <w:name w:val="xl17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9">
    <w:name w:val="xl179"/>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0">
    <w:name w:val="xl18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1">
    <w:name w:val="xl18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2">
    <w:name w:val="xl182"/>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3">
    <w:name w:val="xl183"/>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4">
    <w:name w:val="xl184"/>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5">
    <w:name w:val="xl18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6">
    <w:name w:val="xl186"/>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7">
    <w:name w:val="xl187"/>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8">
    <w:name w:val="xl188"/>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9">
    <w:name w:val="xl189"/>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0">
    <w:name w:val="xl19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lang w:val="en-US" w:eastAsia="en-US" w:bidi="ar-SA"/>
    </w:rPr>
  </w:style>
  <w:style w:type="paragraph" w:customStyle="1" w:styleId="xl191">
    <w:name w:val="xl19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92">
    <w:name w:val="xl19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3">
    <w:name w:val="xl19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4">
    <w:name w:val="xl194"/>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5">
    <w:name w:val="xl195"/>
    <w:basedOn w:val="Normal"/>
    <w:rsid w:val="00A67C15"/>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lang w:val="en-US" w:eastAsia="en-US" w:bidi="ar-SA"/>
    </w:rPr>
  </w:style>
  <w:style w:type="paragraph" w:customStyle="1" w:styleId="xl196">
    <w:name w:val="xl196"/>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 w:type="paragraph" w:customStyle="1" w:styleId="xl197">
    <w:name w:val="xl197"/>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493448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7916546">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1240749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0915899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4390</TotalTime>
  <Pages>86</Pages>
  <Words>22756</Words>
  <Characters>129715</Characters>
  <Application>Microsoft Office Word</Application>
  <DocSecurity>0</DocSecurity>
  <Lines>1080</Lines>
  <Paragraphs>304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152167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2021</cp:revision>
  <cp:lastPrinted>2018-02-16T07:12:00Z</cp:lastPrinted>
  <dcterms:created xsi:type="dcterms:W3CDTF">2019-10-28T07:04:00Z</dcterms:created>
  <dcterms:modified xsi:type="dcterms:W3CDTF">2025-12-24T06:15:00Z</dcterms:modified>
</cp:coreProperties>
</file>